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7EE4D" w14:textId="658916F6" w:rsidR="004460E6" w:rsidRPr="006A629A" w:rsidRDefault="004460E6" w:rsidP="004460E6">
      <w:pPr>
        <w:spacing w:line="480" w:lineRule="auto"/>
        <w:jc w:val="both"/>
        <w:rPr>
          <w:b/>
        </w:rPr>
      </w:pPr>
      <w:r w:rsidRPr="006A629A">
        <w:rPr>
          <w:b/>
          <w:u w:val="single"/>
        </w:rPr>
        <w:t>After Recording, Return To</w:t>
      </w:r>
      <w:r w:rsidRPr="006A629A">
        <w:rPr>
          <w:b/>
        </w:rPr>
        <w:t>:</w:t>
      </w:r>
    </w:p>
    <w:p w14:paraId="3AF7BBED" w14:textId="279E149B" w:rsidR="004460E6" w:rsidRPr="006A629A" w:rsidRDefault="004460E6" w:rsidP="004460E6">
      <w:pPr>
        <w:pStyle w:val="ColorfulList-Accent11"/>
        <w:ind w:left="0"/>
      </w:pPr>
      <w:r>
        <w:t>WHL Hiatt LLC</w:t>
      </w:r>
    </w:p>
    <w:p w14:paraId="4CF1418C" w14:textId="2CCFA1BD" w:rsidR="004460E6" w:rsidRDefault="004460E6" w:rsidP="004460E6">
      <w:pPr>
        <w:widowControl/>
        <w:rPr>
          <w:bCs/>
        </w:rPr>
      </w:pPr>
      <w:r>
        <w:rPr>
          <w:bCs/>
        </w:rPr>
        <w:t>Attn: Tyler Horan</w:t>
      </w:r>
    </w:p>
    <w:p w14:paraId="2B20E076" w14:textId="2CA00757" w:rsidR="004460E6" w:rsidRDefault="004460E6" w:rsidP="004460E6">
      <w:pPr>
        <w:widowControl/>
        <w:rPr>
          <w:bCs/>
        </w:rPr>
      </w:pPr>
      <w:r>
        <w:rPr>
          <w:bCs/>
        </w:rPr>
        <w:t>42 East 1100 South, Suite 1A</w:t>
      </w:r>
    </w:p>
    <w:p w14:paraId="2ED1ED96" w14:textId="261524A3" w:rsidR="004460E6" w:rsidRDefault="004460E6" w:rsidP="004460E6">
      <w:pPr>
        <w:widowControl/>
        <w:rPr>
          <w:bCs/>
        </w:rPr>
      </w:pPr>
      <w:r>
        <w:rPr>
          <w:bCs/>
        </w:rPr>
        <w:t>American Fork, Utah 84003</w:t>
      </w:r>
    </w:p>
    <w:p w14:paraId="5C5150C7" w14:textId="77777777" w:rsidR="004460E6" w:rsidRPr="004460E6" w:rsidRDefault="004460E6" w:rsidP="004460E6">
      <w:pPr>
        <w:widowControl/>
        <w:rPr>
          <w:bCs/>
        </w:rPr>
      </w:pPr>
    </w:p>
    <w:p w14:paraId="5E6C7884" w14:textId="0AEC8B83" w:rsidR="004460E6" w:rsidRPr="006A629A" w:rsidRDefault="004460E6" w:rsidP="004460E6">
      <w:pPr>
        <w:widowControl/>
        <w:rPr>
          <w:bCs/>
        </w:rPr>
      </w:pPr>
      <w:r w:rsidRPr="006A629A">
        <w:rPr>
          <w:bCs/>
        </w:rPr>
        <w:t>Utah County Parcel No. 2</w:t>
      </w:r>
      <w:r>
        <w:rPr>
          <w:bCs/>
        </w:rPr>
        <w:t>9:023:0051, 29:023:0052</w:t>
      </w:r>
    </w:p>
    <w:p w14:paraId="025845EF" w14:textId="77777777" w:rsidR="004460E6" w:rsidRPr="006A629A" w:rsidRDefault="004460E6" w:rsidP="004460E6">
      <w:pPr>
        <w:widowControl/>
        <w:rPr>
          <w:b/>
        </w:rPr>
      </w:pPr>
    </w:p>
    <w:p w14:paraId="0F7F9D78" w14:textId="5FA80787" w:rsidR="004460E6" w:rsidRPr="006A629A" w:rsidRDefault="004460E6" w:rsidP="004460E6">
      <w:pPr>
        <w:widowControl/>
        <w:jc w:val="center"/>
        <w:rPr>
          <w:b/>
          <w:bCs/>
          <w:u w:val="single"/>
        </w:rPr>
      </w:pPr>
      <w:r w:rsidRPr="006A629A">
        <w:rPr>
          <w:b/>
          <w:bCs/>
          <w:u w:val="single"/>
        </w:rPr>
        <w:t xml:space="preserve">DEVELOPMENT AGREEMENT </w:t>
      </w:r>
      <w:r>
        <w:rPr>
          <w:b/>
          <w:bCs/>
          <w:u w:val="single"/>
        </w:rPr>
        <w:t xml:space="preserve">FOR </w:t>
      </w:r>
      <w:r>
        <w:rPr>
          <w:b/>
          <w:bCs/>
          <w:u w:val="single"/>
        </w:rPr>
        <w:br/>
        <w:t>HIATT CREEK PHASE B-1 AND B-2 PROJECT</w:t>
      </w:r>
    </w:p>
    <w:p w14:paraId="2DC8CE8D" w14:textId="77777777" w:rsidR="004460E6" w:rsidRPr="006A629A" w:rsidRDefault="004460E6" w:rsidP="004460E6">
      <w:pPr>
        <w:widowControl/>
        <w:rPr>
          <w:b/>
          <w:bCs/>
          <w:u w:val="single"/>
        </w:rPr>
      </w:pPr>
    </w:p>
    <w:p w14:paraId="0BA8CC6B" w14:textId="37D7F5D6" w:rsidR="004460E6" w:rsidRPr="006A629A" w:rsidRDefault="004460E6" w:rsidP="004460E6">
      <w:pPr>
        <w:widowControl/>
        <w:ind w:firstLine="720"/>
        <w:jc w:val="both"/>
      </w:pPr>
      <w:r w:rsidRPr="006A629A">
        <w:t xml:space="preserve">This </w:t>
      </w:r>
      <w:r w:rsidRPr="006A629A">
        <w:rPr>
          <w:i/>
          <w:iCs/>
        </w:rPr>
        <w:t>Development Agreement</w:t>
      </w:r>
      <w:r>
        <w:rPr>
          <w:i/>
          <w:iCs/>
        </w:rPr>
        <w:t xml:space="preserve"> for Hiatt Creek Phase B-1 and B-2 Project</w:t>
      </w:r>
      <w:r w:rsidRPr="006A629A">
        <w:rPr>
          <w:i/>
          <w:iCs/>
        </w:rPr>
        <w:t xml:space="preserve"> </w:t>
      </w:r>
      <w:r w:rsidRPr="006A629A">
        <w:t>(“</w:t>
      </w:r>
      <w:r w:rsidRPr="006A629A">
        <w:rPr>
          <w:b/>
          <w:bCs/>
        </w:rPr>
        <w:t>Agreement</w:t>
      </w:r>
      <w:r w:rsidRPr="006A629A">
        <w:t>”) is made and entered as of the date when this Agreement has been signed by</w:t>
      </w:r>
      <w:r>
        <w:t xml:space="preserve"> all</w:t>
      </w:r>
      <w:r w:rsidRPr="006A629A">
        <w:t xml:space="preserve"> parties</w:t>
      </w:r>
      <w:r>
        <w:t>, as indicated on the signature page(s)</w:t>
      </w:r>
      <w:r w:rsidRPr="006A629A">
        <w:t xml:space="preserve"> (“</w:t>
      </w:r>
      <w:r w:rsidRPr="006A629A">
        <w:rPr>
          <w:b/>
          <w:bCs/>
        </w:rPr>
        <w:t>Effective Date</w:t>
      </w:r>
      <w:r w:rsidRPr="006A629A">
        <w:t xml:space="preserve">”), by and </w:t>
      </w:r>
      <w:r>
        <w:t>among</w:t>
      </w:r>
      <w:r w:rsidRPr="006A629A">
        <w:t xml:space="preserve"> the </w:t>
      </w:r>
      <w:r w:rsidR="00B57A0E">
        <w:t>PAYSON CITY</w:t>
      </w:r>
      <w:r w:rsidRPr="006A629A">
        <w:t xml:space="preserve">, a </w:t>
      </w:r>
      <w:r>
        <w:t>Utah municipal corporation</w:t>
      </w:r>
      <w:r w:rsidRPr="006A629A">
        <w:t xml:space="preserve"> (“</w:t>
      </w:r>
      <w:r w:rsidRPr="006A629A">
        <w:rPr>
          <w:b/>
          <w:bCs/>
        </w:rPr>
        <w:t>City</w:t>
      </w:r>
      <w:r w:rsidRPr="006A629A">
        <w:t>”)</w:t>
      </w:r>
      <w:r>
        <w:t>,</w:t>
      </w:r>
      <w:r w:rsidRPr="006A629A">
        <w:t xml:space="preserve"> </w:t>
      </w:r>
      <w:r>
        <w:t>WHL HIATT</w:t>
      </w:r>
      <w:r w:rsidRPr="006A629A">
        <w:t xml:space="preserve"> LLC, a Utah limited liability company (“</w:t>
      </w:r>
      <w:r w:rsidRPr="006A629A">
        <w:rPr>
          <w:b/>
          <w:bCs/>
        </w:rPr>
        <w:t>Developer</w:t>
      </w:r>
      <w:r w:rsidRPr="006A629A">
        <w:t>”)</w:t>
      </w:r>
      <w:r>
        <w:t>, and HAWKMOON HOLDINGS LLC, a Utah limited liability company (“</w:t>
      </w:r>
      <w:r>
        <w:rPr>
          <w:b/>
          <w:bCs/>
        </w:rPr>
        <w:t>Landowner</w:t>
      </w:r>
      <w:r>
        <w:t>”)</w:t>
      </w:r>
      <w:r w:rsidRPr="006A629A">
        <w:t>.</w:t>
      </w:r>
    </w:p>
    <w:p w14:paraId="65B6EC80" w14:textId="77777777" w:rsidR="004460E6" w:rsidRPr="006A629A" w:rsidRDefault="004460E6" w:rsidP="004460E6">
      <w:pPr>
        <w:widowControl/>
        <w:ind w:firstLine="720"/>
        <w:jc w:val="both"/>
      </w:pPr>
    </w:p>
    <w:p w14:paraId="359BDD37" w14:textId="77777777" w:rsidR="004460E6" w:rsidRPr="006A629A" w:rsidRDefault="004460E6" w:rsidP="004460E6">
      <w:pPr>
        <w:widowControl/>
        <w:tabs>
          <w:tab w:val="center" w:pos="4680"/>
        </w:tabs>
        <w:outlineLvl w:val="0"/>
      </w:pPr>
      <w:r w:rsidRPr="006A629A">
        <w:tab/>
      </w:r>
      <w:bookmarkStart w:id="0" w:name="_Toc203378600"/>
      <w:r w:rsidRPr="006A629A">
        <w:rPr>
          <w:b/>
          <w:bCs/>
        </w:rPr>
        <w:t>RECITALS</w:t>
      </w:r>
      <w:bookmarkEnd w:id="0"/>
    </w:p>
    <w:p w14:paraId="37826458" w14:textId="77777777" w:rsidR="004460E6" w:rsidRPr="006A629A" w:rsidRDefault="004460E6" w:rsidP="004460E6">
      <w:pPr>
        <w:widowControl/>
      </w:pPr>
    </w:p>
    <w:p w14:paraId="205043E3" w14:textId="39788C9D" w:rsidR="004460E6" w:rsidRPr="006A629A" w:rsidRDefault="004460E6" w:rsidP="004460E6">
      <w:pPr>
        <w:pStyle w:val="BodyText"/>
        <w:widowControl w:val="0"/>
        <w:numPr>
          <w:ilvl w:val="0"/>
          <w:numId w:val="1"/>
        </w:numPr>
        <w:tabs>
          <w:tab w:val="clear" w:pos="-1440"/>
          <w:tab w:val="clear" w:pos="-720"/>
          <w:tab w:val="clear" w:pos="0"/>
          <w:tab w:val="clear" w:pos="720"/>
          <w:tab w:val="clear" w:pos="1080"/>
          <w:tab w:val="clear" w:pos="1440"/>
          <w:tab w:val="clear" w:pos="2160"/>
          <w:tab w:val="clear" w:pos="2880"/>
          <w:tab w:val="clear" w:pos="3600"/>
          <w:tab w:val="clear" w:pos="4320"/>
          <w:tab w:val="clear" w:pos="4680"/>
          <w:tab w:val="clear" w:pos="5760"/>
        </w:tabs>
        <w:spacing w:line="240" w:lineRule="auto"/>
        <w:rPr>
          <w:b/>
          <w:szCs w:val="24"/>
        </w:rPr>
      </w:pPr>
      <w:r w:rsidRPr="006A629A">
        <w:rPr>
          <w:szCs w:val="24"/>
        </w:rPr>
        <w:t>Developer is the owner of certain land situated within the municipal boundaries of the City known as Utah County Parcel No. 29:023:00</w:t>
      </w:r>
      <w:r>
        <w:rPr>
          <w:szCs w:val="24"/>
        </w:rPr>
        <w:t>51 and Landowner is the owner of adjacent land within the City known as Utah County Parcel No. 29:023:0052, both of which are</w:t>
      </w:r>
      <w:r w:rsidRPr="006A629A">
        <w:rPr>
          <w:szCs w:val="24"/>
        </w:rPr>
        <w:t xml:space="preserve"> more particularly described on </w:t>
      </w:r>
      <w:r w:rsidRPr="006A629A">
        <w:rPr>
          <w:b/>
          <w:bCs/>
          <w:szCs w:val="24"/>
          <w:u w:val="single"/>
        </w:rPr>
        <w:t>Exhibit A</w:t>
      </w:r>
      <w:r w:rsidRPr="006A629A">
        <w:rPr>
          <w:szCs w:val="24"/>
        </w:rPr>
        <w:t xml:space="preserve"> attached hereto (</w:t>
      </w:r>
      <w:r>
        <w:rPr>
          <w:szCs w:val="24"/>
        </w:rPr>
        <w:t xml:space="preserve">collectively, all such parcels being the </w:t>
      </w:r>
      <w:r w:rsidRPr="006A629A">
        <w:rPr>
          <w:szCs w:val="24"/>
        </w:rPr>
        <w:t>“</w:t>
      </w:r>
      <w:r w:rsidRPr="006A629A">
        <w:rPr>
          <w:b/>
          <w:bCs/>
          <w:szCs w:val="24"/>
        </w:rPr>
        <w:t>Property</w:t>
      </w:r>
      <w:r w:rsidRPr="006A629A">
        <w:rPr>
          <w:szCs w:val="24"/>
        </w:rPr>
        <w:t xml:space="preserve">”). </w:t>
      </w:r>
    </w:p>
    <w:p w14:paraId="42490C9E" w14:textId="77777777" w:rsidR="004460E6" w:rsidRPr="006A629A" w:rsidRDefault="004460E6" w:rsidP="004460E6">
      <w:pPr>
        <w:pStyle w:val="ListParagraph"/>
        <w:ind w:left="0" w:firstLine="720"/>
        <w:rPr>
          <w:b/>
        </w:rPr>
      </w:pPr>
    </w:p>
    <w:p w14:paraId="5E0D873F" w14:textId="77777777" w:rsidR="004460E6" w:rsidRDefault="004460E6" w:rsidP="004460E6">
      <w:pPr>
        <w:numPr>
          <w:ilvl w:val="0"/>
          <w:numId w:val="1"/>
        </w:numPr>
        <w:tabs>
          <w:tab w:val="clear" w:pos="1080"/>
        </w:tabs>
        <w:autoSpaceDE/>
        <w:autoSpaceDN/>
        <w:adjustRightInd/>
        <w:jc w:val="both"/>
      </w:pPr>
      <w:r>
        <w:t>Developer desires to develop the Property into a residential subdivision to be known as Phase B-1 and Phase B-2 of the Hiatt Creek Subdivision (“</w:t>
      </w:r>
      <w:r>
        <w:rPr>
          <w:b/>
          <w:bCs/>
        </w:rPr>
        <w:t>Project</w:t>
      </w:r>
      <w:r>
        <w:t xml:space="preserve">”). </w:t>
      </w:r>
    </w:p>
    <w:p w14:paraId="480A65E9" w14:textId="77777777" w:rsidR="004460E6" w:rsidRDefault="004460E6" w:rsidP="004460E6">
      <w:pPr>
        <w:pStyle w:val="ListParagraph"/>
      </w:pPr>
    </w:p>
    <w:p w14:paraId="0775E93C" w14:textId="6357BCEA" w:rsidR="004460E6" w:rsidRDefault="004460E6" w:rsidP="004460E6">
      <w:pPr>
        <w:numPr>
          <w:ilvl w:val="0"/>
          <w:numId w:val="1"/>
        </w:numPr>
        <w:tabs>
          <w:tab w:val="clear" w:pos="1080"/>
        </w:tabs>
        <w:autoSpaceDE/>
        <w:autoSpaceDN/>
        <w:adjustRightInd/>
        <w:jc w:val="both"/>
      </w:pPr>
      <w:r>
        <w:t>Developer desires to construct attached or detached single family dwellings (each, a “</w:t>
      </w:r>
      <w:r>
        <w:rPr>
          <w:b/>
          <w:bCs/>
        </w:rPr>
        <w:t>Residential Dwelling Unit</w:t>
      </w:r>
      <w:r>
        <w:t xml:space="preserve">”) on the Property. </w:t>
      </w:r>
    </w:p>
    <w:p w14:paraId="5181627C" w14:textId="77777777" w:rsidR="004460E6" w:rsidRDefault="004460E6" w:rsidP="004460E6">
      <w:pPr>
        <w:pStyle w:val="ListParagraph"/>
      </w:pPr>
    </w:p>
    <w:p w14:paraId="6BAC1805" w14:textId="2C096729" w:rsidR="004460E6" w:rsidRDefault="004460E6" w:rsidP="004460E6">
      <w:pPr>
        <w:numPr>
          <w:ilvl w:val="0"/>
          <w:numId w:val="1"/>
        </w:numPr>
        <w:tabs>
          <w:tab w:val="clear" w:pos="1080"/>
        </w:tabs>
        <w:autoSpaceDE/>
        <w:autoSpaceDN/>
        <w:adjustRightInd/>
        <w:jc w:val="both"/>
      </w:pPr>
      <w:r>
        <w:t>In connection with the development of the Project, Landowner and Developer are willing enter into this Agreement and to submit the Property to the covenants set forth herein.</w:t>
      </w:r>
    </w:p>
    <w:p w14:paraId="44226403" w14:textId="77777777" w:rsidR="004460E6" w:rsidRDefault="004460E6" w:rsidP="004460E6">
      <w:pPr>
        <w:pStyle w:val="ListParagraph"/>
      </w:pPr>
    </w:p>
    <w:p w14:paraId="7663AC04" w14:textId="77777777" w:rsidR="004460E6" w:rsidRPr="006A629A" w:rsidRDefault="004460E6" w:rsidP="004460E6">
      <w:pPr>
        <w:numPr>
          <w:ilvl w:val="0"/>
          <w:numId w:val="1"/>
        </w:numPr>
        <w:tabs>
          <w:tab w:val="clear" w:pos="1080"/>
        </w:tabs>
        <w:autoSpaceDE/>
        <w:autoSpaceDN/>
        <w:adjustRightInd/>
        <w:jc w:val="both"/>
      </w:pPr>
      <w:r w:rsidRPr="006A629A">
        <w:t xml:space="preserve">The parties acknowledge </w:t>
      </w:r>
      <w:r>
        <w:t xml:space="preserve">and agree that </w:t>
      </w:r>
      <w:r w:rsidRPr="006A629A">
        <w:t>development of the Property</w:t>
      </w:r>
      <w:r>
        <w:t xml:space="preserve"> and the Project</w:t>
      </w:r>
      <w:r w:rsidRPr="006A629A">
        <w:t xml:space="preserve"> pursuant to this Agreement will result in significant benefits to </w:t>
      </w:r>
      <w:r>
        <w:t>both the</w:t>
      </w:r>
      <w:r w:rsidRPr="006A629A">
        <w:t xml:space="preserve"> City and Developer.</w:t>
      </w:r>
    </w:p>
    <w:p w14:paraId="68CB08FE" w14:textId="77777777" w:rsidR="004460E6" w:rsidRPr="006A629A" w:rsidRDefault="004460E6" w:rsidP="004460E6">
      <w:pPr>
        <w:pStyle w:val="ListParagraph"/>
      </w:pPr>
    </w:p>
    <w:p w14:paraId="5024D5B5" w14:textId="77777777" w:rsidR="004460E6" w:rsidRPr="006A629A" w:rsidRDefault="004460E6" w:rsidP="004460E6">
      <w:pPr>
        <w:numPr>
          <w:ilvl w:val="0"/>
          <w:numId w:val="1"/>
        </w:numPr>
        <w:tabs>
          <w:tab w:val="clear" w:pos="1080"/>
        </w:tabs>
        <w:autoSpaceDE/>
        <w:autoSpaceDN/>
        <w:adjustRightInd/>
        <w:jc w:val="both"/>
      </w:pPr>
      <w:r w:rsidRPr="006A629A">
        <w:t xml:space="preserve">The parties desire to enter into this Agreement to specify the rights and responsibilities of Developer to develop the Property as expressed in this Agreement and </w:t>
      </w:r>
      <w:r>
        <w:t xml:space="preserve">to specify </w:t>
      </w:r>
      <w:r w:rsidRPr="006A629A">
        <w:t>the rights and responsibilities of the City to allow and regulate such development pursuant to the requirements of this Agreement.</w:t>
      </w:r>
    </w:p>
    <w:p w14:paraId="30276E00" w14:textId="77777777" w:rsidR="004460E6" w:rsidRPr="006A629A" w:rsidRDefault="004460E6" w:rsidP="004460E6">
      <w:pPr>
        <w:autoSpaceDE/>
        <w:autoSpaceDN/>
        <w:adjustRightInd/>
        <w:ind w:firstLine="720"/>
        <w:jc w:val="both"/>
      </w:pPr>
    </w:p>
    <w:p w14:paraId="73B3C964" w14:textId="77777777" w:rsidR="004460E6" w:rsidRPr="006A629A" w:rsidRDefault="004460E6" w:rsidP="004460E6">
      <w:pPr>
        <w:numPr>
          <w:ilvl w:val="0"/>
          <w:numId w:val="1"/>
        </w:numPr>
        <w:tabs>
          <w:tab w:val="clear" w:pos="1080"/>
        </w:tabs>
        <w:autoSpaceDE/>
        <w:autoSpaceDN/>
        <w:adjustRightInd/>
        <w:jc w:val="both"/>
      </w:pPr>
      <w:r w:rsidRPr="006A629A">
        <w:t xml:space="preserve">Developer hereby represents to the City that </w:t>
      </w:r>
      <w:r>
        <w:t>Developer</w:t>
      </w:r>
      <w:r w:rsidRPr="006A629A">
        <w:t xml:space="preserve"> is voluntarily entering into this Agreement.</w:t>
      </w:r>
    </w:p>
    <w:p w14:paraId="534207E6" w14:textId="77777777" w:rsidR="004460E6" w:rsidRPr="006A629A" w:rsidRDefault="004460E6" w:rsidP="004460E6">
      <w:pPr>
        <w:autoSpaceDE/>
        <w:autoSpaceDN/>
        <w:adjustRightInd/>
        <w:ind w:firstLine="720"/>
        <w:jc w:val="both"/>
      </w:pPr>
    </w:p>
    <w:p w14:paraId="2735E516" w14:textId="77777777" w:rsidR="004460E6" w:rsidRPr="006A629A" w:rsidRDefault="004460E6" w:rsidP="004460E6">
      <w:pPr>
        <w:numPr>
          <w:ilvl w:val="0"/>
          <w:numId w:val="1"/>
        </w:numPr>
        <w:tabs>
          <w:tab w:val="clear" w:pos="1080"/>
        </w:tabs>
        <w:autoSpaceDE/>
        <w:autoSpaceDN/>
        <w:adjustRightInd/>
        <w:jc w:val="both"/>
      </w:pPr>
      <w:r w:rsidRPr="006A629A">
        <w:t>The parties intend this Agreement to be a “development agreement” within the meaning of Utah Code § 10-9a-532.</w:t>
      </w:r>
    </w:p>
    <w:p w14:paraId="59A2515C" w14:textId="77777777" w:rsidR="004460E6" w:rsidRPr="006A629A" w:rsidRDefault="004460E6" w:rsidP="004460E6">
      <w:pPr>
        <w:pStyle w:val="ListParagraph"/>
      </w:pPr>
    </w:p>
    <w:p w14:paraId="4318247E" w14:textId="77777777" w:rsidR="004460E6" w:rsidRPr="006A629A" w:rsidRDefault="004460E6" w:rsidP="004460E6">
      <w:pPr>
        <w:ind w:firstLine="720"/>
        <w:jc w:val="both"/>
      </w:pPr>
      <w:r w:rsidRPr="006A629A">
        <w:t>NOW, THEREFORE, in consideration of the mutual covenants contained herein, and for other good and valuable consideration, the receipt and sufficiency of which is hereby acknowledged, the City and Developer hereby agree to the following:</w:t>
      </w:r>
    </w:p>
    <w:p w14:paraId="103CC919" w14:textId="77777777" w:rsidR="004460E6" w:rsidRPr="006A629A" w:rsidRDefault="004460E6" w:rsidP="004460E6">
      <w:pPr>
        <w:widowControl/>
        <w:jc w:val="center"/>
        <w:outlineLvl w:val="0"/>
        <w:rPr>
          <w:b/>
        </w:rPr>
      </w:pPr>
      <w:bookmarkStart w:id="1" w:name="_Toc203378601"/>
    </w:p>
    <w:p w14:paraId="06FB76F6" w14:textId="77777777" w:rsidR="004460E6" w:rsidRPr="006A629A" w:rsidRDefault="004460E6" w:rsidP="004460E6">
      <w:pPr>
        <w:widowControl/>
        <w:jc w:val="center"/>
        <w:outlineLvl w:val="0"/>
        <w:rPr>
          <w:b/>
        </w:rPr>
      </w:pPr>
      <w:r w:rsidRPr="006A629A">
        <w:rPr>
          <w:b/>
        </w:rPr>
        <w:t>TERMS</w:t>
      </w:r>
      <w:bookmarkEnd w:id="1"/>
    </w:p>
    <w:p w14:paraId="780F7BA7" w14:textId="77777777" w:rsidR="004460E6" w:rsidRPr="006A629A" w:rsidRDefault="004460E6" w:rsidP="004460E6">
      <w:pPr>
        <w:widowControl/>
        <w:ind w:firstLine="720"/>
        <w:jc w:val="center"/>
        <w:outlineLvl w:val="0"/>
        <w:rPr>
          <w:b/>
        </w:rPr>
      </w:pPr>
    </w:p>
    <w:p w14:paraId="0507B008" w14:textId="77777777" w:rsidR="004460E6" w:rsidRPr="006A629A" w:rsidRDefault="004460E6" w:rsidP="004460E6">
      <w:pPr>
        <w:pStyle w:val="ColorfulList-Accent11"/>
        <w:widowControl/>
        <w:numPr>
          <w:ilvl w:val="0"/>
          <w:numId w:val="2"/>
        </w:numPr>
        <w:ind w:firstLine="720"/>
        <w:outlineLvl w:val="1"/>
      </w:pPr>
      <w:bookmarkStart w:id="2" w:name="_Toc203378602"/>
      <w:r w:rsidRPr="006A629A">
        <w:rPr>
          <w:b/>
          <w:bCs/>
          <w:u w:val="single"/>
        </w:rPr>
        <w:t>Incorporation of Recitals</w:t>
      </w:r>
      <w:r w:rsidRPr="006A629A">
        <w:rPr>
          <w:b/>
          <w:bCs/>
        </w:rPr>
        <w:t>.</w:t>
      </w:r>
      <w:bookmarkEnd w:id="2"/>
      <w:r w:rsidRPr="006A629A">
        <w:t xml:space="preserve"> </w:t>
      </w:r>
      <w:bookmarkStart w:id="3" w:name="_Toc203378603"/>
      <w:r w:rsidRPr="006A629A">
        <w:t>The foregoing recitals and the exhibits attached hereto are hereby incorporated into this Agreement.</w:t>
      </w:r>
      <w:bookmarkEnd w:id="3"/>
    </w:p>
    <w:p w14:paraId="12F8C7D9" w14:textId="77777777" w:rsidR="004460E6" w:rsidRPr="006A629A" w:rsidRDefault="004460E6" w:rsidP="004460E6">
      <w:pPr>
        <w:pStyle w:val="ListParagraph"/>
        <w:ind w:left="990" w:firstLine="450"/>
        <w:rPr>
          <w:b/>
          <w:bCs/>
        </w:rPr>
      </w:pPr>
    </w:p>
    <w:p w14:paraId="3175E6BD" w14:textId="4486AB56" w:rsidR="004460E6" w:rsidRDefault="004460E6" w:rsidP="004460E6">
      <w:pPr>
        <w:pStyle w:val="ColorfulList-Accent11"/>
        <w:widowControl/>
        <w:numPr>
          <w:ilvl w:val="0"/>
          <w:numId w:val="2"/>
        </w:numPr>
        <w:ind w:firstLine="720"/>
        <w:jc w:val="both"/>
        <w:outlineLvl w:val="3"/>
      </w:pPr>
      <w:bookmarkStart w:id="4" w:name="_Toc203378678"/>
      <w:r>
        <w:rPr>
          <w:b/>
          <w:bCs/>
          <w:u w:val="single"/>
        </w:rPr>
        <w:t>Development of the Project</w:t>
      </w:r>
      <w:r>
        <w:rPr>
          <w:b/>
          <w:bCs/>
        </w:rPr>
        <w:t>.</w:t>
      </w:r>
      <w:r>
        <w:t xml:space="preserve"> The parties agree that development of the Project shall be in accordance with this Agreement, the City’s municipal code (“</w:t>
      </w:r>
      <w:r>
        <w:rPr>
          <w:b/>
          <w:bCs/>
        </w:rPr>
        <w:t>City Code</w:t>
      </w:r>
      <w:r>
        <w:t>”) together with such design standards, building codes, and other regulations applicable to construction and development as have been duly adopted by the City (collectively, the foregoing being the “</w:t>
      </w:r>
      <w:r>
        <w:rPr>
          <w:b/>
          <w:bCs/>
        </w:rPr>
        <w:t>Building Standards</w:t>
      </w:r>
      <w:r>
        <w:t>”). Notwithstanding the foregoing, if there is a discrepancy</w:t>
      </w:r>
      <w:r w:rsidR="00C616AF">
        <w:t xml:space="preserve"> or conflict</w:t>
      </w:r>
      <w:r>
        <w:t xml:space="preserve"> between the terms of this Agreement and the City Code or the Building Standards, the terms of this Agreement will control with respect to all development within the Project.</w:t>
      </w:r>
    </w:p>
    <w:p w14:paraId="1321AFB6" w14:textId="77777777" w:rsidR="004460E6" w:rsidRDefault="004460E6" w:rsidP="004460E6">
      <w:pPr>
        <w:pStyle w:val="ListParagraph"/>
      </w:pPr>
    </w:p>
    <w:p w14:paraId="6D17985C" w14:textId="0463F787" w:rsidR="004460E6" w:rsidRPr="00C5409D" w:rsidRDefault="004460E6" w:rsidP="004460E6">
      <w:pPr>
        <w:pStyle w:val="ColorfulList-Accent11"/>
        <w:widowControl/>
        <w:numPr>
          <w:ilvl w:val="0"/>
          <w:numId w:val="2"/>
        </w:numPr>
        <w:ind w:firstLine="720"/>
        <w:jc w:val="both"/>
        <w:outlineLvl w:val="3"/>
      </w:pPr>
      <w:r>
        <w:rPr>
          <w:b/>
          <w:bCs/>
          <w:u w:val="single"/>
        </w:rPr>
        <w:t>Development by Sub-developers</w:t>
      </w:r>
      <w:r>
        <w:rPr>
          <w:b/>
          <w:bCs/>
        </w:rPr>
        <w:t>.</w:t>
      </w:r>
      <w:r>
        <w:t xml:space="preserve"> Any portion of the Project may be developed by a party who takes title to some, but less than all, of the Property for purposes of development (such person, a “</w:t>
      </w:r>
      <w:r>
        <w:rPr>
          <w:b/>
          <w:bCs/>
        </w:rPr>
        <w:t>Sub-developer</w:t>
      </w:r>
      <w:r>
        <w:t xml:space="preserve">”).  In that event, such Sub-developer will have the rights, obligations, and duties of the Developer with respect to such portions of the Property.   </w:t>
      </w:r>
    </w:p>
    <w:p w14:paraId="3D3CFB08" w14:textId="77777777" w:rsidR="004460E6" w:rsidRDefault="004460E6" w:rsidP="004460E6">
      <w:pPr>
        <w:pStyle w:val="ListParagraph"/>
        <w:rPr>
          <w:b/>
          <w:bCs/>
          <w:u w:val="single"/>
        </w:rPr>
      </w:pPr>
    </w:p>
    <w:p w14:paraId="79830917" w14:textId="6FA6EDBB" w:rsidR="00544822" w:rsidRDefault="00544822" w:rsidP="00544822">
      <w:pPr>
        <w:pStyle w:val="ColorfulList-Accent11"/>
        <w:widowControl/>
        <w:numPr>
          <w:ilvl w:val="0"/>
          <w:numId w:val="2"/>
        </w:numPr>
        <w:ind w:firstLine="720"/>
        <w:jc w:val="both"/>
        <w:outlineLvl w:val="3"/>
      </w:pPr>
      <w:r>
        <w:rPr>
          <w:b/>
          <w:bCs/>
          <w:u w:val="single"/>
        </w:rPr>
        <w:t xml:space="preserve">4. </w:t>
      </w:r>
      <w:r w:rsidR="004460E6" w:rsidRPr="006A629A">
        <w:rPr>
          <w:b/>
          <w:bCs/>
          <w:u w:val="single"/>
        </w:rPr>
        <w:t>Zoning</w:t>
      </w:r>
      <w:r w:rsidR="004460E6" w:rsidRPr="006A629A">
        <w:rPr>
          <w:b/>
          <w:bCs/>
        </w:rPr>
        <w:t xml:space="preserve">. </w:t>
      </w:r>
      <w:r w:rsidR="004460E6" w:rsidRPr="006A629A">
        <w:t>Th</w:t>
      </w:r>
      <w:r w:rsidR="004460E6">
        <w:t xml:space="preserve">e zoning designation for </w:t>
      </w:r>
      <w:r w:rsidR="00215396">
        <w:t>Project</w:t>
      </w:r>
      <w:r w:rsidR="004460E6">
        <w:t xml:space="preserve"> is </w:t>
      </w:r>
      <w:r w:rsidR="004460E6" w:rsidRPr="006A629A">
        <w:t>RMF Multi-Family Residential Zone</w:t>
      </w:r>
      <w:r w:rsidR="004460E6">
        <w:t xml:space="preserve"> with a density calculation of “RMF-10”</w:t>
      </w:r>
      <w:r w:rsidR="004460E6" w:rsidRPr="006A629A">
        <w:t xml:space="preserve"> (“</w:t>
      </w:r>
      <w:r w:rsidR="004460E6" w:rsidRPr="006A629A">
        <w:rPr>
          <w:b/>
          <w:bCs/>
        </w:rPr>
        <w:t>Zone</w:t>
      </w:r>
      <w:r w:rsidR="004460E6" w:rsidRPr="006A629A">
        <w:t>”)</w:t>
      </w:r>
      <w:r w:rsidR="00BE00C2">
        <w:t>.</w:t>
      </w:r>
    </w:p>
    <w:p w14:paraId="67675C35" w14:textId="77777777" w:rsidR="00BE00C2" w:rsidRDefault="00BE00C2" w:rsidP="00EF2E7A">
      <w:pPr>
        <w:ind w:firstLine="720"/>
      </w:pPr>
    </w:p>
    <w:p w14:paraId="67773440" w14:textId="58C8BDD1" w:rsidR="004460E6" w:rsidRPr="006A629A" w:rsidRDefault="00BE00C2" w:rsidP="004460E6">
      <w:pPr>
        <w:pStyle w:val="ColorfulList-Accent11"/>
        <w:widowControl/>
        <w:numPr>
          <w:ilvl w:val="0"/>
          <w:numId w:val="2"/>
        </w:numPr>
        <w:ind w:firstLine="720"/>
        <w:jc w:val="both"/>
        <w:outlineLvl w:val="3"/>
      </w:pPr>
      <w:r>
        <w:rPr>
          <w:b/>
          <w:bCs/>
          <w:u w:val="single"/>
        </w:rPr>
        <w:t>Homeowners Association</w:t>
      </w:r>
      <w:r>
        <w:rPr>
          <w:b/>
          <w:bCs/>
        </w:rPr>
        <w:t xml:space="preserve">. </w:t>
      </w:r>
      <w:r>
        <w:t xml:space="preserve">The </w:t>
      </w:r>
      <w:r w:rsidR="00C616AF">
        <w:t>Developer has established a homeowners association for the Project, the Hiatt Creek Homeowners Association, a Utah nonprofit corporation (“</w:t>
      </w:r>
      <w:r w:rsidR="00C616AF">
        <w:rPr>
          <w:b/>
          <w:bCs/>
        </w:rPr>
        <w:t>HOA</w:t>
      </w:r>
      <w:r w:rsidR="00C616AF">
        <w:t>”)</w:t>
      </w:r>
      <w:r w:rsidR="00215396">
        <w:t>.</w:t>
      </w:r>
      <w:bookmarkStart w:id="5" w:name="_Toc203378679"/>
      <w:bookmarkEnd w:id="4"/>
      <w:r w:rsidR="00C616AF">
        <w:t xml:space="preserve"> The HOA may maintain the Project Amenities, defined below, and also assume any other responsibilities and obligations which may be assigned to the HOA pursuant to any conditions, covenants, and restrictions (“</w:t>
      </w:r>
      <w:r w:rsidR="00C616AF">
        <w:rPr>
          <w:b/>
          <w:bCs/>
        </w:rPr>
        <w:t>CC&amp;Rs</w:t>
      </w:r>
      <w:r w:rsidR="00C616AF">
        <w:t xml:space="preserve">”) for the Project. </w:t>
      </w:r>
      <w:r w:rsidR="00215396">
        <w:t xml:space="preserve"> </w:t>
      </w:r>
    </w:p>
    <w:p w14:paraId="631C6CFD" w14:textId="77777777" w:rsidR="004460E6" w:rsidRPr="006A629A" w:rsidRDefault="004460E6" w:rsidP="004460E6">
      <w:pPr>
        <w:pStyle w:val="ListParagraph"/>
        <w:rPr>
          <w:b/>
          <w:bCs/>
        </w:rPr>
      </w:pPr>
    </w:p>
    <w:p w14:paraId="5ECBB648" w14:textId="4CFEBE8F" w:rsidR="00BE00C2" w:rsidRDefault="00BE00C2" w:rsidP="004460E6">
      <w:pPr>
        <w:pStyle w:val="ColorfulList-Accent11"/>
        <w:widowControl/>
        <w:numPr>
          <w:ilvl w:val="0"/>
          <w:numId w:val="2"/>
        </w:numPr>
        <w:ind w:firstLine="720"/>
        <w:jc w:val="both"/>
        <w:outlineLvl w:val="3"/>
      </w:pPr>
      <w:r>
        <w:rPr>
          <w:b/>
          <w:bCs/>
          <w:u w:val="single"/>
        </w:rPr>
        <w:t>Construction of Amenities</w:t>
      </w:r>
      <w:r>
        <w:rPr>
          <w:b/>
          <w:bCs/>
        </w:rPr>
        <w:t>.</w:t>
      </w:r>
      <w:r>
        <w:t xml:space="preserve"> Developer agrees that the amenities for the Project described below (</w:t>
      </w:r>
      <w:r w:rsidR="00C616AF">
        <w:t xml:space="preserve">collectively, the </w:t>
      </w:r>
      <w:r>
        <w:t>“</w:t>
      </w:r>
      <w:r>
        <w:rPr>
          <w:b/>
          <w:bCs/>
        </w:rPr>
        <w:t>Project Amenities</w:t>
      </w:r>
      <w:r>
        <w:t>”) will be constructed in connection with the development of the Project. Developer will construct the Project Amenities at Developer’s own cost and expense. Following completion, the Project Amenities may be dedicated to the City or owned and maintained by the HOA. To the extent the City does not accept ownership of any portion of the Project Amenities, such portion will be maintained by the HOA</w:t>
      </w:r>
      <w:r w:rsidR="00C616AF">
        <w:t xml:space="preserve">. As set forth below, </w:t>
      </w:r>
      <w:r w:rsidR="009C2EB8">
        <w:t>certificates of occupancy for Residential Dwelling Units within the Project will dependent on completion of certain components of the Project Amenities</w:t>
      </w:r>
      <w:r w:rsidR="00C616AF">
        <w:t>.</w:t>
      </w:r>
    </w:p>
    <w:p w14:paraId="6DF21C7A" w14:textId="77777777" w:rsidR="00BE00C2" w:rsidRDefault="00BE00C2" w:rsidP="00BE00C2">
      <w:pPr>
        <w:pStyle w:val="ListParagraph"/>
      </w:pPr>
    </w:p>
    <w:p w14:paraId="28BA522C" w14:textId="1E4F6D50" w:rsidR="00C616AF" w:rsidRDefault="00BE00C2" w:rsidP="00BE00C2">
      <w:pPr>
        <w:pStyle w:val="ColorfulList-Accent11"/>
        <w:widowControl/>
        <w:numPr>
          <w:ilvl w:val="1"/>
          <w:numId w:val="2"/>
        </w:numPr>
        <w:ind w:firstLine="720"/>
        <w:jc w:val="both"/>
        <w:outlineLvl w:val="3"/>
      </w:pPr>
      <w:r>
        <w:rPr>
          <w:b/>
          <w:bCs/>
        </w:rPr>
        <w:t>Phase B-1 Amenities.</w:t>
      </w:r>
      <w:r>
        <w:t xml:space="preserve"> The following amenities will be constructed with</w:t>
      </w:r>
      <w:r w:rsidR="00C616AF">
        <w:t>in</w:t>
      </w:r>
      <w:r>
        <w:t xml:space="preserve"> the portion of the Project identified as Phase B-1 (“</w:t>
      </w:r>
      <w:r>
        <w:rPr>
          <w:b/>
          <w:bCs/>
        </w:rPr>
        <w:t>Phase B-1 Amenities</w:t>
      </w:r>
      <w:r>
        <w:t xml:space="preserve">”): a portion of the </w:t>
      </w:r>
      <w:r>
        <w:lastRenderedPageBreak/>
        <w:t>regional trail system and a landscaped detention pond</w:t>
      </w:r>
      <w:r w:rsidR="00073C8F">
        <w:t xml:space="preserve"> with sidewalk trail and benches</w:t>
      </w:r>
      <w:r w:rsidR="00C616AF">
        <w:t>. The B-1 Amenities must be completed before any certificate of occupancy will be issued for a Residential Dwelling Unit within the Phase B-1 portion of the Project.</w:t>
      </w:r>
      <w:r w:rsidR="00EF2E7A">
        <w:t xml:space="preserve"> Notwithstanding the foregoing, certificates of occupancy may be issued if all other conditions for issuance are satisfied but winter weather conditions do not reasonably allow Developer to complete the landscaping of the detention basin. If certificates of occupancy are issued in such circumstances,</w:t>
      </w:r>
      <w:r w:rsidR="003676EB">
        <w:t xml:space="preserve"> t</w:t>
      </w:r>
      <w:r w:rsidR="003C2E6E">
        <w:t xml:space="preserve">he City may require bonding for the incomplete landscaping and the </w:t>
      </w:r>
      <w:r w:rsidR="00EF2E7A">
        <w:t xml:space="preserve">landscaping must be completed within a reasonable period after weather conditions allow such landscaping work to commence.  </w:t>
      </w:r>
    </w:p>
    <w:p w14:paraId="0F882A42" w14:textId="77777777" w:rsidR="00C616AF" w:rsidRDefault="00C616AF" w:rsidP="00C616AF">
      <w:pPr>
        <w:pStyle w:val="ColorfulList-Accent11"/>
        <w:widowControl/>
        <w:ind w:left="1440"/>
        <w:jc w:val="both"/>
        <w:outlineLvl w:val="3"/>
      </w:pPr>
    </w:p>
    <w:p w14:paraId="576C45AA" w14:textId="77777777" w:rsidR="00C616AF" w:rsidRDefault="00C616AF" w:rsidP="00BE00C2">
      <w:pPr>
        <w:pStyle w:val="ColorfulList-Accent11"/>
        <w:widowControl/>
        <w:numPr>
          <w:ilvl w:val="1"/>
          <w:numId w:val="2"/>
        </w:numPr>
        <w:ind w:firstLine="720"/>
        <w:jc w:val="both"/>
        <w:outlineLvl w:val="3"/>
      </w:pPr>
      <w:r>
        <w:rPr>
          <w:b/>
          <w:bCs/>
        </w:rPr>
        <w:t xml:space="preserve">Phase B-2 Amenities. </w:t>
      </w:r>
      <w:r>
        <w:t>The following amenities will be constructed within the portion of the Project identified as Phase B-2 (“</w:t>
      </w:r>
      <w:r>
        <w:rPr>
          <w:b/>
          <w:bCs/>
        </w:rPr>
        <w:t>Phase B-2 Amenities</w:t>
      </w:r>
      <w:r>
        <w:t>”): a portion of the regional trail system and a pavilion. The B-2 Amenities must be completed before any certificate of occupancy will be issued for a Residential Dwelling Unit within the Phase B-2 portion of the Project.</w:t>
      </w:r>
    </w:p>
    <w:p w14:paraId="6FB97514" w14:textId="77777777" w:rsidR="00C616AF" w:rsidRDefault="00C616AF" w:rsidP="00C616AF">
      <w:pPr>
        <w:pStyle w:val="ListParagraph"/>
      </w:pPr>
    </w:p>
    <w:p w14:paraId="48EE02E6" w14:textId="1CFD1F07" w:rsidR="00BE00C2" w:rsidRPr="00BE00C2" w:rsidRDefault="00C616AF" w:rsidP="00BE00C2">
      <w:pPr>
        <w:pStyle w:val="ColorfulList-Accent11"/>
        <w:widowControl/>
        <w:numPr>
          <w:ilvl w:val="1"/>
          <w:numId w:val="2"/>
        </w:numPr>
        <w:ind w:firstLine="720"/>
        <w:jc w:val="both"/>
        <w:outlineLvl w:val="3"/>
      </w:pPr>
      <w:r>
        <w:rPr>
          <w:b/>
          <w:bCs/>
        </w:rPr>
        <w:t>Offsite Amenities.</w:t>
      </w:r>
      <w:r>
        <w:t xml:space="preserve"> The following amenities will be constructed for the Project but will be located on land adjacent to, but not within, the Property (“</w:t>
      </w:r>
      <w:r>
        <w:rPr>
          <w:b/>
          <w:bCs/>
        </w:rPr>
        <w:t>Offsite Amenities</w:t>
      </w:r>
      <w:r>
        <w:t>”): a clubhouse</w:t>
      </w:r>
      <w:r w:rsidR="009C2EB8">
        <w:t xml:space="preserve"> (not to be less than 2000 square feet in size)</w:t>
      </w:r>
      <w:r>
        <w:t>, a pool, and two (2) pickleball courts</w:t>
      </w:r>
      <w:r w:rsidR="00BE00C2">
        <w:t>.</w:t>
      </w:r>
      <w:r w:rsidR="00EF2E7A">
        <w:t xml:space="preserve"> </w:t>
      </w:r>
      <w:r w:rsidR="009C2EB8">
        <w:t xml:space="preserve">The City </w:t>
      </w:r>
      <w:r w:rsidR="00BE766C">
        <w:t>shall</w:t>
      </w:r>
      <w:r w:rsidR="00EF2E7A">
        <w:t xml:space="preserve"> </w:t>
      </w:r>
      <w:r w:rsidR="009C2EB8">
        <w:t xml:space="preserve">not be </w:t>
      </w:r>
      <w:r w:rsidR="00BE766C">
        <w:t xml:space="preserve">obligated </w:t>
      </w:r>
      <w:r w:rsidR="009C2EB8">
        <w:t>to issue certificates of occupancy for more than fifty percent (50%) of the</w:t>
      </w:r>
      <w:r>
        <w:t xml:space="preserve"> Residential Dwelling Unit</w:t>
      </w:r>
      <w:r w:rsidR="009C2EB8">
        <w:t>s</w:t>
      </w:r>
      <w:r>
        <w:t xml:space="preserve"> within Phase B-2 </w:t>
      </w:r>
      <w:r w:rsidR="00BE766C">
        <w:t>o</w:t>
      </w:r>
      <w:r w:rsidR="004F42F7">
        <w:t>f the Project</w:t>
      </w:r>
      <w:r w:rsidR="009C2EB8">
        <w:t xml:space="preserve">. </w:t>
      </w:r>
      <w:r w:rsidR="00EF2E7A">
        <w:t xml:space="preserve">The Project is anticipated to contain approximately 100 Residential Dwelling Units whose residents will use the Offsite Amenities. However, in the event that </w:t>
      </w:r>
      <w:r w:rsidR="00C41CBC">
        <w:t>additional Residential Dwelling Units are constructed on land adjacent to the Property and</w:t>
      </w:r>
      <w:r w:rsidR="00CB0A7E">
        <w:t xml:space="preserve"> the total number of Residential Dwelling Units served by the Offsite Amenities exceeds 210, additional </w:t>
      </w:r>
      <w:r w:rsidR="00B75B13">
        <w:t xml:space="preserve">amenities may be </w:t>
      </w:r>
      <w:r w:rsidR="00BE766C">
        <w:t xml:space="preserve">required </w:t>
      </w:r>
      <w:r w:rsidR="00073C8F">
        <w:t>pursuant</w:t>
      </w:r>
      <w:r w:rsidR="00B75B13">
        <w:t xml:space="preserve"> to</w:t>
      </w:r>
      <w:r w:rsidR="00073C8F">
        <w:t xml:space="preserve"> Payson City Code</w:t>
      </w:r>
      <w:r w:rsidR="00B75B13">
        <w:t xml:space="preserve"> 13.14.070.16</w:t>
      </w:r>
      <w:r w:rsidR="00073C8F">
        <w:t>.</w:t>
      </w:r>
    </w:p>
    <w:p w14:paraId="481CCA16" w14:textId="77777777" w:rsidR="00BE00C2" w:rsidRDefault="00BE00C2" w:rsidP="00BE00C2">
      <w:pPr>
        <w:pStyle w:val="ListParagraph"/>
        <w:rPr>
          <w:b/>
          <w:u w:val="single"/>
        </w:rPr>
      </w:pPr>
    </w:p>
    <w:p w14:paraId="3A41CDBC" w14:textId="4AD4BFB7" w:rsidR="004460E6" w:rsidRPr="006A629A" w:rsidRDefault="004460E6" w:rsidP="004460E6">
      <w:pPr>
        <w:pStyle w:val="ColorfulList-Accent11"/>
        <w:widowControl/>
        <w:numPr>
          <w:ilvl w:val="0"/>
          <w:numId w:val="2"/>
        </w:numPr>
        <w:ind w:firstLine="720"/>
        <w:jc w:val="both"/>
        <w:outlineLvl w:val="3"/>
      </w:pPr>
      <w:r w:rsidRPr="006A629A">
        <w:rPr>
          <w:b/>
          <w:u w:val="single"/>
        </w:rPr>
        <w:t>Public Infrastructure</w:t>
      </w:r>
      <w:r w:rsidRPr="006A629A">
        <w:rPr>
          <w:b/>
        </w:rPr>
        <w:t xml:space="preserve">. </w:t>
      </w:r>
      <w:r w:rsidRPr="006A629A">
        <w:rPr>
          <w:bCs/>
        </w:rPr>
        <w:t>The following terms will apply to public infrastructure improvements on or associated with the Property.</w:t>
      </w:r>
    </w:p>
    <w:p w14:paraId="097E6643" w14:textId="77777777" w:rsidR="004460E6" w:rsidRDefault="004460E6" w:rsidP="004460E6">
      <w:pPr>
        <w:pStyle w:val="ColorfulList-Accent11"/>
        <w:widowControl/>
        <w:ind w:left="1440"/>
        <w:jc w:val="both"/>
        <w:outlineLvl w:val="3"/>
      </w:pPr>
      <w:bookmarkStart w:id="6" w:name="_Toc203378721"/>
    </w:p>
    <w:p w14:paraId="5125DE52" w14:textId="077FE50A" w:rsidR="004460E6" w:rsidRDefault="004460E6" w:rsidP="004460E6">
      <w:pPr>
        <w:pStyle w:val="ColorfulList-Accent11"/>
        <w:widowControl/>
        <w:numPr>
          <w:ilvl w:val="1"/>
          <w:numId w:val="2"/>
        </w:numPr>
        <w:ind w:firstLine="720"/>
        <w:jc w:val="both"/>
        <w:outlineLvl w:val="3"/>
      </w:pPr>
      <w:r w:rsidRPr="00C5409D">
        <w:rPr>
          <w:b/>
          <w:bCs/>
        </w:rPr>
        <w:t>Construction by Developer</w:t>
      </w:r>
      <w:r>
        <w:rPr>
          <w:b/>
          <w:bCs/>
        </w:rPr>
        <w:t>.</w:t>
      </w:r>
      <w:r>
        <w:t xml:space="preserve"> Developer shall have the obligation to construct within the Project all public infrastructure, utilities, lines, facilities, and other improvements (collectively, the “</w:t>
      </w:r>
      <w:r w:rsidRPr="00C5409D">
        <w:rPr>
          <w:b/>
          <w:bCs/>
        </w:rPr>
        <w:t>Public Infrastructure</w:t>
      </w:r>
      <w:r>
        <w:t>”) which are lawfully required to be constructed within the Project pursuant to the City Code</w:t>
      </w:r>
      <w:r w:rsidR="00E41B5B">
        <w:t xml:space="preserve"> or</w:t>
      </w:r>
      <w:r>
        <w:t xml:space="preserve"> the Building Standards.</w:t>
      </w:r>
    </w:p>
    <w:p w14:paraId="34CEE2A8" w14:textId="77777777" w:rsidR="004460E6" w:rsidRPr="00C5409D" w:rsidRDefault="004460E6" w:rsidP="004460E6">
      <w:pPr>
        <w:pStyle w:val="ColorfulList-Accent11"/>
        <w:widowControl/>
        <w:ind w:left="1440"/>
        <w:jc w:val="both"/>
        <w:outlineLvl w:val="3"/>
      </w:pPr>
    </w:p>
    <w:p w14:paraId="7FDA0BF6" w14:textId="77777777" w:rsidR="004460E6" w:rsidRPr="00C5409D" w:rsidRDefault="004460E6" w:rsidP="004460E6">
      <w:pPr>
        <w:pStyle w:val="ColorfulList-Accent11"/>
        <w:widowControl/>
        <w:numPr>
          <w:ilvl w:val="1"/>
          <w:numId w:val="2"/>
        </w:numPr>
        <w:ind w:firstLine="720"/>
        <w:jc w:val="both"/>
        <w:outlineLvl w:val="3"/>
      </w:pPr>
      <w:r w:rsidRPr="00C5409D">
        <w:rPr>
          <w:b/>
          <w:bCs/>
        </w:rPr>
        <w:t>Public Streets</w:t>
      </w:r>
      <w:r>
        <w:rPr>
          <w:b/>
          <w:bCs/>
        </w:rPr>
        <w:t>.</w:t>
      </w:r>
      <w:r>
        <w:t xml:space="preserve"> All streets within the Project will be dedicated to the City upon completion and acceptance by the City’s public works department. Thereafter the City will own and maintain such streets. The streets must meet Payson City right of way width standards.</w:t>
      </w:r>
    </w:p>
    <w:p w14:paraId="6B09E0C3" w14:textId="77777777" w:rsidR="004460E6" w:rsidRDefault="004460E6" w:rsidP="004460E6">
      <w:pPr>
        <w:pStyle w:val="ListParagraph"/>
        <w:rPr>
          <w:b/>
          <w:bCs/>
          <w:u w:val="single"/>
        </w:rPr>
      </w:pPr>
    </w:p>
    <w:p w14:paraId="32C28F55" w14:textId="269CD256" w:rsidR="004460E6" w:rsidRDefault="004460E6" w:rsidP="004460E6">
      <w:pPr>
        <w:pStyle w:val="ColorfulList-Accent11"/>
        <w:widowControl/>
        <w:numPr>
          <w:ilvl w:val="1"/>
          <w:numId w:val="2"/>
        </w:numPr>
        <w:ind w:firstLine="270"/>
        <w:jc w:val="both"/>
        <w:outlineLvl w:val="3"/>
      </w:pPr>
      <w:r w:rsidRPr="00215396">
        <w:rPr>
          <w:b/>
          <w:bCs/>
        </w:rPr>
        <w:t>System Improvements.</w:t>
      </w:r>
      <w:r w:rsidRPr="006A629A">
        <w:t xml:space="preserve"> If any portion of the </w:t>
      </w:r>
      <w:r>
        <w:t>Public</w:t>
      </w:r>
      <w:r w:rsidRPr="006A629A">
        <w:t xml:space="preserve"> Infrastructure provides capacity for both the </w:t>
      </w:r>
      <w:r>
        <w:t>Project</w:t>
      </w:r>
      <w:r w:rsidRPr="006A629A">
        <w:t xml:space="preserve"> and for users at </w:t>
      </w:r>
      <w:r>
        <w:t xml:space="preserve">any other </w:t>
      </w:r>
      <w:r w:rsidRPr="006A629A">
        <w:t xml:space="preserve">locations, such portion of the </w:t>
      </w:r>
      <w:r>
        <w:t>Public</w:t>
      </w:r>
      <w:r w:rsidRPr="006A629A">
        <w:t xml:space="preserve"> Infrastructure will be deemed a “</w:t>
      </w:r>
      <w:r w:rsidRPr="00215396">
        <w:rPr>
          <w:b/>
          <w:bCs/>
        </w:rPr>
        <w:t>System Improvement</w:t>
      </w:r>
      <w:r w:rsidRPr="006A629A">
        <w:t xml:space="preserve">” as that term is used in the Utah Impact Fees Act, Utah Code § 11-36a-101, </w:t>
      </w:r>
      <w:r w:rsidRPr="00215396">
        <w:rPr>
          <w:i/>
          <w:iCs/>
        </w:rPr>
        <w:t>et seq</w:t>
      </w:r>
      <w:r w:rsidRPr="006A629A">
        <w:t>.</w:t>
      </w:r>
      <w:r w:rsidR="009C2EB8">
        <w:t xml:space="preserve"> (“</w:t>
      </w:r>
      <w:r w:rsidR="009C2EB8">
        <w:rPr>
          <w:b/>
          <w:bCs/>
        </w:rPr>
        <w:t>Act</w:t>
      </w:r>
      <w:r w:rsidR="009C2EB8">
        <w:t>”).</w:t>
      </w:r>
      <w:r w:rsidRPr="006A629A">
        <w:t xml:space="preserve"> </w:t>
      </w:r>
      <w:r w:rsidR="009C2EB8">
        <w:t>The City will reimburse Developer for the cost of constructing any System Improvements or, as applicable, the cost of upsizing or adding capacity to any “</w:t>
      </w:r>
      <w:r w:rsidR="009C2EB8">
        <w:rPr>
          <w:b/>
          <w:bCs/>
        </w:rPr>
        <w:t>Project Improvements</w:t>
      </w:r>
      <w:r w:rsidR="009C2EB8">
        <w:t xml:space="preserve">,” as that term is used in the </w:t>
      </w:r>
      <w:r w:rsidR="009C2EB8">
        <w:lastRenderedPageBreak/>
        <w:t xml:space="preserve">Act. </w:t>
      </w:r>
      <w:r w:rsidR="00605F78">
        <w:t xml:space="preserve">For the avoidance of doubt, Developer shall pay for any Project Improvements, but shall not be required to install any System Improvements or upsize any Project Improvements until Developer and the City have entered into a reimbursement agreement acceptable to Developer identifying the terms on which the City will reimburse Developer for such System Improvements or such upsizing. </w:t>
      </w:r>
      <w:r w:rsidR="009C2EB8">
        <w:t xml:space="preserve"> </w:t>
      </w:r>
    </w:p>
    <w:p w14:paraId="42D32B7C" w14:textId="77777777" w:rsidR="00215396" w:rsidRDefault="00215396" w:rsidP="00215396">
      <w:pPr>
        <w:pStyle w:val="ListParagraph"/>
      </w:pPr>
    </w:p>
    <w:bookmarkEnd w:id="6"/>
    <w:p w14:paraId="6D016FA4" w14:textId="77777777" w:rsidR="004460E6" w:rsidRPr="006A629A" w:rsidRDefault="004460E6" w:rsidP="004460E6">
      <w:pPr>
        <w:pStyle w:val="ColorfulList-Accent11"/>
        <w:widowControl/>
        <w:numPr>
          <w:ilvl w:val="1"/>
          <w:numId w:val="2"/>
        </w:numPr>
        <w:ind w:firstLine="270"/>
        <w:jc w:val="both"/>
        <w:outlineLvl w:val="3"/>
      </w:pPr>
      <w:r w:rsidRPr="006A629A">
        <w:rPr>
          <w:b/>
        </w:rPr>
        <w:t>Bonding.</w:t>
      </w:r>
      <w:r w:rsidRPr="006A629A">
        <w:t xml:space="preserve">  To the extent required by the City</w:t>
      </w:r>
      <w:r>
        <w:t>’</w:t>
      </w:r>
      <w:r w:rsidRPr="006A629A">
        <w:t xml:space="preserve">s Laws, </w:t>
      </w:r>
      <w:r>
        <w:t xml:space="preserve">and </w:t>
      </w:r>
      <w:r w:rsidRPr="006A629A">
        <w:t>unless otherwise provided by the laws of the State of Utah (“</w:t>
      </w:r>
      <w:r w:rsidRPr="006A629A">
        <w:rPr>
          <w:b/>
          <w:bCs/>
        </w:rPr>
        <w:t>State Law</w:t>
      </w:r>
      <w:r w:rsidRPr="006A629A">
        <w:t xml:space="preserve">”), Developer shall provide security for completion of the portion of </w:t>
      </w:r>
      <w:r>
        <w:t>Public</w:t>
      </w:r>
      <w:r w:rsidRPr="006A629A">
        <w:t xml:space="preserve"> Infrastructure if Developer wishes to record a final plat for any portion of the </w:t>
      </w:r>
      <w:r>
        <w:t>Project</w:t>
      </w:r>
      <w:r w:rsidRPr="006A629A">
        <w:t xml:space="preserve"> prior to completion of the </w:t>
      </w:r>
      <w:r>
        <w:t>Public</w:t>
      </w:r>
      <w:r w:rsidRPr="006A629A">
        <w:t xml:space="preserve"> Infrastructure. Developer shall provide such security in a form acceptable to the City or as specified in the City</w:t>
      </w:r>
      <w:r>
        <w:t>’</w:t>
      </w:r>
      <w:r w:rsidRPr="006A629A">
        <w:t>s Laws or</w:t>
      </w:r>
      <w:r>
        <w:t>, as applicable,</w:t>
      </w:r>
      <w:r w:rsidRPr="006A629A">
        <w:t xml:space="preserve"> in the laws, ordinances, policies, and standards in effect at a future date when Developer submits a development application to the City</w:t>
      </w:r>
      <w:r>
        <w:t>.</w:t>
      </w:r>
      <w:r w:rsidRPr="006A629A">
        <w:t xml:space="preserve"> </w:t>
      </w:r>
      <w:r>
        <w:t>The City shall make proportional, p</w:t>
      </w:r>
      <w:r w:rsidRPr="006A629A">
        <w:t xml:space="preserve">artial releases of any such required security as </w:t>
      </w:r>
      <w:r>
        <w:t>portions of the Project Improvements are completed</w:t>
      </w:r>
      <w:r w:rsidRPr="006A629A">
        <w:t>.</w:t>
      </w:r>
    </w:p>
    <w:p w14:paraId="6B24D685" w14:textId="77777777" w:rsidR="004460E6" w:rsidRPr="006A629A" w:rsidRDefault="004460E6" w:rsidP="004460E6">
      <w:pPr>
        <w:pStyle w:val="ListParagraph"/>
        <w:rPr>
          <w:b/>
          <w:u w:val="single"/>
        </w:rPr>
      </w:pPr>
    </w:p>
    <w:p w14:paraId="4A92572C" w14:textId="77777777" w:rsidR="00215396" w:rsidRDefault="004460E6" w:rsidP="004460E6">
      <w:pPr>
        <w:pStyle w:val="ColorfulList-Accent11"/>
        <w:widowControl/>
        <w:numPr>
          <w:ilvl w:val="0"/>
          <w:numId w:val="2"/>
        </w:numPr>
        <w:ind w:firstLine="720"/>
        <w:jc w:val="both"/>
        <w:outlineLvl w:val="3"/>
      </w:pPr>
      <w:r w:rsidRPr="006A629A">
        <w:rPr>
          <w:b/>
          <w:u w:val="single"/>
        </w:rPr>
        <w:t>Vested Rights Granted by Approval of this Agreement</w:t>
      </w:r>
      <w:r w:rsidRPr="006A629A">
        <w:rPr>
          <w:b/>
        </w:rPr>
        <w:t>.</w:t>
      </w:r>
      <w:r w:rsidRPr="006A629A">
        <w:t xml:space="preserve"> </w:t>
      </w:r>
      <w:r w:rsidR="00215396">
        <w:t>Develop will have the vested right to develop the Property as follow:</w:t>
      </w:r>
    </w:p>
    <w:p w14:paraId="54BD9571" w14:textId="77777777" w:rsidR="00215396" w:rsidRDefault="00215396" w:rsidP="00215396">
      <w:pPr>
        <w:pStyle w:val="ColorfulList-Accent11"/>
        <w:widowControl/>
        <w:jc w:val="both"/>
        <w:outlineLvl w:val="3"/>
      </w:pPr>
    </w:p>
    <w:p w14:paraId="7F46948A" w14:textId="3367AF39" w:rsidR="004460E6" w:rsidRPr="006A629A" w:rsidRDefault="00215396" w:rsidP="00215396">
      <w:pPr>
        <w:pStyle w:val="ColorfulList-Accent11"/>
        <w:widowControl/>
        <w:numPr>
          <w:ilvl w:val="1"/>
          <w:numId w:val="2"/>
        </w:numPr>
        <w:ind w:firstLine="720"/>
        <w:jc w:val="both"/>
        <w:outlineLvl w:val="3"/>
      </w:pPr>
      <w:r>
        <w:rPr>
          <w:b/>
          <w:bCs/>
        </w:rPr>
        <w:t>Vested Rights.</w:t>
      </w:r>
      <w:r>
        <w:t xml:space="preserve"> in accordance with the </w:t>
      </w:r>
      <w:r w:rsidR="004460E6" w:rsidRPr="006A629A">
        <w:t>Except as otherwise provided in this Agreement, under State Law, the laws of the United States, the parties intend for this Agreement to grant to Developer all rights to develop the Property</w:t>
      </w:r>
      <w:r w:rsidR="004460E6">
        <w:t xml:space="preserve"> and the Project</w:t>
      </w:r>
      <w:r w:rsidR="004460E6" w:rsidRPr="006A629A">
        <w:t xml:space="preserve"> in fulfillment of this Agreement, </w:t>
      </w:r>
      <w:r w:rsidR="004460E6">
        <w:t>provided the Project adheres to the City requirements of the underlying zoning designation and other development related building requirements.</w:t>
      </w:r>
      <w:bookmarkEnd w:id="5"/>
      <w:r w:rsidR="004460E6" w:rsidRPr="006A629A">
        <w:t xml:space="preserve">  </w:t>
      </w:r>
      <w:bookmarkStart w:id="7" w:name="_Toc203378680"/>
      <w:r w:rsidR="004460E6" w:rsidRPr="006A629A">
        <w:t xml:space="preserve"> </w:t>
      </w:r>
    </w:p>
    <w:p w14:paraId="51BD6572" w14:textId="77777777" w:rsidR="004460E6" w:rsidRPr="006A629A" w:rsidRDefault="004460E6" w:rsidP="004460E6">
      <w:pPr>
        <w:pStyle w:val="ListParagraph"/>
        <w:ind w:firstLine="270"/>
        <w:rPr>
          <w:b/>
        </w:rPr>
      </w:pPr>
    </w:p>
    <w:p w14:paraId="69E9B53B" w14:textId="77777777" w:rsidR="004460E6" w:rsidRPr="006A629A" w:rsidRDefault="004460E6" w:rsidP="004460E6">
      <w:pPr>
        <w:pStyle w:val="ColorfulList-Accent11"/>
        <w:widowControl/>
        <w:numPr>
          <w:ilvl w:val="1"/>
          <w:numId w:val="2"/>
        </w:numPr>
        <w:ind w:firstLine="720"/>
        <w:jc w:val="both"/>
        <w:outlineLvl w:val="3"/>
      </w:pPr>
      <w:r w:rsidRPr="006A629A">
        <w:rPr>
          <w:b/>
        </w:rPr>
        <w:t>Exceptions.</w:t>
      </w:r>
      <w:r w:rsidRPr="006A629A">
        <w:t xml:space="preserve"> </w:t>
      </w:r>
      <w:bookmarkStart w:id="8" w:name="_Toc203378681"/>
      <w:bookmarkEnd w:id="7"/>
    </w:p>
    <w:p w14:paraId="45DA8B13" w14:textId="77777777" w:rsidR="004460E6" w:rsidRPr="006A629A" w:rsidRDefault="004460E6" w:rsidP="004460E6">
      <w:pPr>
        <w:pStyle w:val="ListParagraph"/>
        <w:rPr>
          <w:b/>
          <w:bCs/>
        </w:rPr>
      </w:pPr>
    </w:p>
    <w:bookmarkEnd w:id="8"/>
    <w:p w14:paraId="1815DA16" w14:textId="77777777" w:rsidR="004460E6" w:rsidRPr="006A629A" w:rsidRDefault="004460E6" w:rsidP="004460E6">
      <w:pPr>
        <w:pStyle w:val="ColorfulList-Accent11"/>
        <w:widowControl/>
        <w:numPr>
          <w:ilvl w:val="2"/>
          <w:numId w:val="2"/>
        </w:numPr>
        <w:ind w:left="1440" w:firstLine="720"/>
        <w:jc w:val="both"/>
        <w:outlineLvl w:val="3"/>
      </w:pPr>
      <w:r w:rsidRPr="00215396">
        <w:rPr>
          <w:u w:val="single"/>
        </w:rPr>
        <w:t>Compliance with State and Federal Law</w:t>
      </w:r>
      <w:r w:rsidRPr="00215396">
        <w:t>.</w:t>
      </w:r>
      <w:r w:rsidRPr="006A629A">
        <w:t xml:space="preserve"> Any </w:t>
      </w:r>
      <w:r>
        <w:t xml:space="preserve">City Ordinance </w:t>
      </w:r>
      <w:r w:rsidRPr="006A629A">
        <w:t xml:space="preserve"> which </w:t>
      </w:r>
      <w:r>
        <w:t>is</w:t>
      </w:r>
      <w:r w:rsidRPr="006A629A">
        <w:t xml:space="preserve"> generally applicable to all properties in the City and which </w:t>
      </w:r>
      <w:r>
        <w:t xml:space="preserve">is </w:t>
      </w:r>
      <w:r w:rsidRPr="006A629A">
        <w:t xml:space="preserve"> necessary and required to comply with State Law or federal laws will apply to the Property.  </w:t>
      </w:r>
    </w:p>
    <w:p w14:paraId="195C3AFD" w14:textId="77777777" w:rsidR="004460E6" w:rsidRPr="006A629A" w:rsidRDefault="004460E6" w:rsidP="004460E6">
      <w:pPr>
        <w:pStyle w:val="ListParagraph"/>
        <w:ind w:left="1440" w:firstLine="720"/>
        <w:rPr>
          <w:u w:val="single"/>
        </w:rPr>
      </w:pPr>
    </w:p>
    <w:p w14:paraId="024FA9D8" w14:textId="77777777" w:rsidR="004460E6" w:rsidRPr="006A629A" w:rsidRDefault="004460E6" w:rsidP="004460E6">
      <w:pPr>
        <w:pStyle w:val="ColorfulList-Accent11"/>
        <w:widowControl/>
        <w:numPr>
          <w:ilvl w:val="2"/>
          <w:numId w:val="2"/>
        </w:numPr>
        <w:ind w:left="1440" w:firstLine="720"/>
        <w:jc w:val="both"/>
        <w:outlineLvl w:val="3"/>
      </w:pPr>
      <w:r w:rsidRPr="00215396">
        <w:rPr>
          <w:u w:val="single"/>
        </w:rPr>
        <w:t>Taxes</w:t>
      </w:r>
      <w:r w:rsidRPr="00215396">
        <w:t>.</w:t>
      </w:r>
      <w:r w:rsidRPr="006A629A">
        <w:t xml:space="preserve">  The Property will be subject to taxes, or modifications thereto, so long as such taxes are lawfully imposed and charged uniformly by </w:t>
      </w:r>
      <w:r>
        <w:t>any taxing entity</w:t>
      </w:r>
      <w:r w:rsidRPr="006A629A">
        <w:t xml:space="preserve"> to all properties, applications, persons, and entities similarly situated. </w:t>
      </w:r>
    </w:p>
    <w:p w14:paraId="45338435" w14:textId="77777777" w:rsidR="004460E6" w:rsidRPr="006A629A" w:rsidRDefault="004460E6" w:rsidP="004460E6">
      <w:pPr>
        <w:pStyle w:val="ListParagraph"/>
        <w:ind w:left="1440" w:firstLine="720"/>
      </w:pPr>
    </w:p>
    <w:p w14:paraId="6463BCB2" w14:textId="77777777" w:rsidR="004460E6" w:rsidRPr="006A629A" w:rsidRDefault="004460E6" w:rsidP="004460E6">
      <w:pPr>
        <w:pStyle w:val="ColorfulList-Accent11"/>
        <w:widowControl/>
        <w:numPr>
          <w:ilvl w:val="2"/>
          <w:numId w:val="2"/>
        </w:numPr>
        <w:ind w:left="1440" w:firstLine="720"/>
        <w:jc w:val="both"/>
        <w:outlineLvl w:val="3"/>
      </w:pPr>
      <w:r w:rsidRPr="00215396">
        <w:rPr>
          <w:u w:val="single"/>
        </w:rPr>
        <w:t>Fees</w:t>
      </w:r>
      <w:r w:rsidRPr="00215396">
        <w:t>.</w:t>
      </w:r>
      <w:r w:rsidRPr="006A629A">
        <w:t xml:space="preserve"> The Property will be subject to changes to the amounts of fees for the processing of development applications that are generally applicable to all development within the City (or a portion of the City as specified in the lawfully adopted fee schedule) and which are adopted by the City pursuant to State Law.</w:t>
      </w:r>
      <w:bookmarkStart w:id="9" w:name="_Toc216058477"/>
    </w:p>
    <w:p w14:paraId="614AE888" w14:textId="77777777" w:rsidR="004460E6" w:rsidRPr="006A629A" w:rsidRDefault="004460E6" w:rsidP="004460E6">
      <w:pPr>
        <w:pStyle w:val="ListParagraph"/>
        <w:ind w:left="1440" w:firstLine="720"/>
        <w:rPr>
          <w:u w:val="single"/>
        </w:rPr>
      </w:pPr>
    </w:p>
    <w:p w14:paraId="11C78A84" w14:textId="3D9ED561" w:rsidR="004460E6" w:rsidRPr="006A629A" w:rsidRDefault="004460E6" w:rsidP="004460E6">
      <w:pPr>
        <w:pStyle w:val="ColorfulList-Accent11"/>
        <w:widowControl/>
        <w:numPr>
          <w:ilvl w:val="2"/>
          <w:numId w:val="2"/>
        </w:numPr>
        <w:ind w:left="1440" w:firstLine="720"/>
        <w:jc w:val="both"/>
        <w:outlineLvl w:val="3"/>
      </w:pPr>
      <w:r w:rsidRPr="00215396">
        <w:rPr>
          <w:u w:val="single"/>
        </w:rPr>
        <w:t>Impact Fees</w:t>
      </w:r>
      <w:r w:rsidRPr="00215396">
        <w:rPr>
          <w:i/>
        </w:rPr>
        <w:t>.</w:t>
      </w:r>
      <w:r w:rsidRPr="006A629A">
        <w:t xml:space="preserve"> The Property will be subject to impact fees or modifications thereto which are lawfully adopted and imposed by the City</w:t>
      </w:r>
      <w:bookmarkEnd w:id="9"/>
      <w:r w:rsidRPr="006A629A">
        <w:t xml:space="preserve"> pursuant to Utah Code § 11-36a-101 </w:t>
      </w:r>
      <w:r w:rsidRPr="006A629A">
        <w:rPr>
          <w:i/>
        </w:rPr>
        <w:t>et seq</w:t>
      </w:r>
      <w:r w:rsidRPr="006A629A">
        <w:t>.</w:t>
      </w:r>
      <w:r w:rsidR="00215396">
        <w:t xml:space="preserve"> Notwithstanding the foregoing, Developer may receive credits toward the payment of any impact fees (“</w:t>
      </w:r>
      <w:r w:rsidR="00215396">
        <w:rPr>
          <w:b/>
          <w:bCs/>
        </w:rPr>
        <w:t>Impact Fee Credits</w:t>
      </w:r>
      <w:r w:rsidR="00215396">
        <w:t xml:space="preserve">”) in connection with the City’s reimbursement for Developer’s construction of System </w:t>
      </w:r>
      <w:r w:rsidR="00215396">
        <w:lastRenderedPageBreak/>
        <w:t>Improvements. Any reimbursement with Impact Fees must be pursuant to a separate agreement between Developer and the City.</w:t>
      </w:r>
      <w:r w:rsidRPr="006A629A">
        <w:t xml:space="preserve"> </w:t>
      </w:r>
    </w:p>
    <w:p w14:paraId="2F19AD04" w14:textId="77777777" w:rsidR="004460E6" w:rsidRPr="006A629A" w:rsidRDefault="004460E6" w:rsidP="004460E6">
      <w:pPr>
        <w:pStyle w:val="ListParagraph"/>
        <w:ind w:left="1440" w:firstLine="720"/>
        <w:rPr>
          <w:u w:val="single"/>
        </w:rPr>
      </w:pPr>
    </w:p>
    <w:p w14:paraId="070F3BBD" w14:textId="77777777" w:rsidR="004460E6" w:rsidRPr="006A629A" w:rsidRDefault="004460E6" w:rsidP="004460E6">
      <w:pPr>
        <w:pStyle w:val="ColorfulList-Accent11"/>
        <w:widowControl/>
        <w:numPr>
          <w:ilvl w:val="2"/>
          <w:numId w:val="2"/>
        </w:numPr>
        <w:ind w:left="1440" w:firstLine="720"/>
        <w:jc w:val="both"/>
        <w:outlineLvl w:val="3"/>
      </w:pPr>
      <w:r w:rsidRPr="00215396">
        <w:rPr>
          <w:u w:val="single"/>
        </w:rPr>
        <w:t>Compelling, Countervailing Interest</w:t>
      </w:r>
      <w:r w:rsidRPr="00215396">
        <w:t>.</w:t>
      </w:r>
      <w:r w:rsidRPr="006A629A">
        <w:t xml:space="preserve"> Any laws, rules, or regulations that the City’s land use authority finds, on the record, are necessary to avoid jeopardizing a compelling, countervailing public interest pursuant to Utah Code § 10-9a-509, or any successor provision, will apply to the </w:t>
      </w:r>
      <w:bookmarkStart w:id="10" w:name="_Toc203378705"/>
      <w:r w:rsidRPr="006A629A">
        <w:t>Property.</w:t>
      </w:r>
    </w:p>
    <w:p w14:paraId="5C5668EC" w14:textId="77777777" w:rsidR="004460E6" w:rsidRPr="006A629A" w:rsidRDefault="004460E6" w:rsidP="00215396">
      <w:pPr>
        <w:pStyle w:val="ColorfulList-Accent11"/>
        <w:widowControl/>
        <w:ind w:left="0"/>
        <w:jc w:val="both"/>
        <w:outlineLvl w:val="3"/>
      </w:pPr>
      <w:bookmarkStart w:id="11" w:name="_Toc203378682"/>
      <w:bookmarkEnd w:id="10"/>
    </w:p>
    <w:p w14:paraId="7A041440" w14:textId="77777777" w:rsidR="004460E6" w:rsidRPr="006A629A" w:rsidRDefault="004460E6" w:rsidP="004460E6">
      <w:pPr>
        <w:pStyle w:val="ListParagraph"/>
        <w:rPr>
          <w:b/>
          <w:u w:val="single"/>
        </w:rPr>
      </w:pPr>
    </w:p>
    <w:p w14:paraId="0989D862" w14:textId="77777777" w:rsidR="004460E6" w:rsidRPr="006A629A" w:rsidRDefault="004460E6" w:rsidP="004460E6">
      <w:pPr>
        <w:pStyle w:val="ColorfulList-Accent11"/>
        <w:widowControl/>
        <w:numPr>
          <w:ilvl w:val="0"/>
          <w:numId w:val="2"/>
        </w:numPr>
        <w:ind w:firstLine="720"/>
        <w:jc w:val="both"/>
        <w:outlineLvl w:val="3"/>
      </w:pPr>
      <w:r w:rsidRPr="006A629A">
        <w:rPr>
          <w:b/>
          <w:u w:val="single"/>
        </w:rPr>
        <w:t>Term of Agreement</w:t>
      </w:r>
      <w:r w:rsidRPr="006A629A">
        <w:rPr>
          <w:b/>
        </w:rPr>
        <w:t>.</w:t>
      </w:r>
      <w:r w:rsidRPr="006A629A">
        <w:t xml:space="preserve">  </w:t>
      </w:r>
      <w:r>
        <w:t>Subject to the zoning contingency, t</w:t>
      </w:r>
      <w:r w:rsidRPr="006A629A">
        <w:t xml:space="preserve">his Agreement shall remain in full force and effect for </w:t>
      </w:r>
      <w:r>
        <w:t xml:space="preserve">ten </w:t>
      </w:r>
      <w:r w:rsidRPr="006A629A">
        <w:t>(</w:t>
      </w:r>
      <w:r>
        <w:t>1</w:t>
      </w:r>
      <w:r w:rsidRPr="006A629A">
        <w:t xml:space="preserve">0) years after this Agreement is recorded in the office of the Utah County Recorder.  </w:t>
      </w:r>
      <w:bookmarkStart w:id="12" w:name="_Toc203378689"/>
      <w:bookmarkEnd w:id="11"/>
    </w:p>
    <w:p w14:paraId="083EE845" w14:textId="77777777" w:rsidR="004460E6" w:rsidRPr="006A629A" w:rsidRDefault="004460E6" w:rsidP="004460E6">
      <w:pPr>
        <w:pStyle w:val="ListParagraph"/>
        <w:rPr>
          <w:b/>
        </w:rPr>
      </w:pPr>
      <w:bookmarkStart w:id="13" w:name="_Toc203378756"/>
      <w:bookmarkEnd w:id="12"/>
    </w:p>
    <w:p w14:paraId="7061492C" w14:textId="77777777" w:rsidR="004460E6" w:rsidRPr="006A629A" w:rsidRDefault="004460E6" w:rsidP="004460E6">
      <w:pPr>
        <w:pStyle w:val="ColorfulList-Accent11"/>
        <w:widowControl/>
        <w:numPr>
          <w:ilvl w:val="0"/>
          <w:numId w:val="2"/>
        </w:numPr>
        <w:ind w:firstLine="720"/>
        <w:jc w:val="both"/>
        <w:outlineLvl w:val="3"/>
      </w:pPr>
      <w:r w:rsidRPr="006A629A">
        <w:rPr>
          <w:b/>
          <w:u w:val="single"/>
        </w:rPr>
        <w:t>Default</w:t>
      </w:r>
      <w:r w:rsidRPr="006A629A">
        <w:rPr>
          <w:b/>
        </w:rPr>
        <w:t xml:space="preserve">. </w:t>
      </w:r>
      <w:r w:rsidRPr="006A629A">
        <w:rPr>
          <w:bCs/>
        </w:rPr>
        <w:t>The parties will address any failure to comply with the terms or provisions of this Agreement (each such failure, an “</w:t>
      </w:r>
      <w:r w:rsidRPr="006A629A">
        <w:rPr>
          <w:b/>
        </w:rPr>
        <w:t>Event of Default</w:t>
      </w:r>
      <w:r w:rsidRPr="006A629A">
        <w:rPr>
          <w:bCs/>
        </w:rPr>
        <w:t>”) as follows:</w:t>
      </w:r>
    </w:p>
    <w:p w14:paraId="5F412055" w14:textId="77777777" w:rsidR="004460E6" w:rsidRPr="006A629A" w:rsidRDefault="004460E6" w:rsidP="004460E6">
      <w:pPr>
        <w:pStyle w:val="ColorfulList-Accent11"/>
        <w:widowControl/>
        <w:ind w:left="360"/>
        <w:jc w:val="both"/>
        <w:outlineLvl w:val="3"/>
      </w:pPr>
    </w:p>
    <w:p w14:paraId="608246C0" w14:textId="77777777" w:rsidR="004460E6" w:rsidRPr="006A629A" w:rsidRDefault="004460E6" w:rsidP="004460E6">
      <w:pPr>
        <w:pStyle w:val="ColorfulList-Accent11"/>
        <w:widowControl/>
        <w:numPr>
          <w:ilvl w:val="1"/>
          <w:numId w:val="2"/>
        </w:numPr>
        <w:ind w:firstLine="720"/>
        <w:jc w:val="both"/>
        <w:outlineLvl w:val="3"/>
      </w:pPr>
      <w:r w:rsidRPr="006A629A">
        <w:rPr>
          <w:b/>
          <w:bCs/>
        </w:rPr>
        <w:t>Notice.</w:t>
      </w:r>
      <w:r w:rsidRPr="006A629A">
        <w:rPr>
          <w:bCs/>
        </w:rPr>
        <w:t xml:space="preserve">  Neither party will be deemed in default under this Agreement unless: (a) such party has failed to perform any of its duties or obligations under this Agreement; (b) the other party has provided written notice of the alleged default (“</w:t>
      </w:r>
      <w:r w:rsidRPr="006A629A">
        <w:rPr>
          <w:b/>
        </w:rPr>
        <w:t>Notice of Default</w:t>
      </w:r>
      <w:r w:rsidRPr="006A629A">
        <w:rPr>
          <w:bCs/>
        </w:rPr>
        <w:t xml:space="preserve">”) containing the contents identified below and delivered in the manner provided by this Agreement; and (c) the alleged default remains uncured for thirty (30) days after receipt of the Notice of Default. </w:t>
      </w:r>
      <w:bookmarkStart w:id="14" w:name="_Toc203378757"/>
      <w:bookmarkEnd w:id="13"/>
    </w:p>
    <w:p w14:paraId="00E126D8" w14:textId="77777777" w:rsidR="004460E6" w:rsidRPr="006A629A" w:rsidRDefault="004460E6" w:rsidP="004460E6">
      <w:pPr>
        <w:pStyle w:val="ColorfulList-Accent11"/>
        <w:widowControl/>
        <w:ind w:firstLine="720"/>
        <w:jc w:val="both"/>
        <w:outlineLvl w:val="3"/>
      </w:pPr>
      <w:bookmarkStart w:id="15" w:name="_Toc203378759"/>
      <w:bookmarkEnd w:id="14"/>
    </w:p>
    <w:p w14:paraId="589BDFF1" w14:textId="77777777" w:rsidR="004460E6" w:rsidRPr="006A629A" w:rsidRDefault="004460E6" w:rsidP="004460E6">
      <w:pPr>
        <w:pStyle w:val="ColorfulList-Accent11"/>
        <w:widowControl/>
        <w:numPr>
          <w:ilvl w:val="1"/>
          <w:numId w:val="2"/>
        </w:numPr>
        <w:ind w:firstLine="720"/>
        <w:jc w:val="both"/>
        <w:outlineLvl w:val="3"/>
      </w:pPr>
      <w:r w:rsidRPr="006A629A">
        <w:rPr>
          <w:b/>
        </w:rPr>
        <w:t>Remedies.</w:t>
      </w:r>
      <w:r w:rsidRPr="006A629A">
        <w:t xml:space="preserve">  If the parties are not able to resolve the Event of Default by “Meet and Confer” or by mediation, and if the Event of Default is not subject to arbitration, then the parties may have the following remedies, except as specifically limited herein:</w:t>
      </w:r>
      <w:bookmarkEnd w:id="15"/>
    </w:p>
    <w:p w14:paraId="6EEB1896" w14:textId="77777777" w:rsidR="004460E6" w:rsidRPr="006A629A" w:rsidRDefault="004460E6" w:rsidP="004460E6">
      <w:pPr>
        <w:pStyle w:val="ListParagraph"/>
        <w:rPr>
          <w:u w:val="single"/>
        </w:rPr>
      </w:pPr>
    </w:p>
    <w:p w14:paraId="4C1B1758" w14:textId="77777777" w:rsidR="004460E6" w:rsidRPr="006A629A" w:rsidRDefault="004460E6" w:rsidP="004460E6">
      <w:pPr>
        <w:pStyle w:val="ColorfulList-Accent11"/>
        <w:widowControl/>
        <w:numPr>
          <w:ilvl w:val="2"/>
          <w:numId w:val="2"/>
        </w:numPr>
        <w:ind w:left="1440" w:firstLine="720"/>
        <w:jc w:val="both"/>
        <w:outlineLvl w:val="3"/>
      </w:pPr>
      <w:r w:rsidRPr="00215396">
        <w:rPr>
          <w:u w:val="single"/>
        </w:rPr>
        <w:t>Equity</w:t>
      </w:r>
      <w:r w:rsidRPr="00215396">
        <w:t>.</w:t>
      </w:r>
      <w:r w:rsidRPr="006A629A">
        <w:t xml:space="preserve">  All rights and remedies available in equity, including, but not limited to, injunctive relief and/or specific performance.</w:t>
      </w:r>
      <w:r w:rsidRPr="006A629A">
        <w:rPr>
          <w:b/>
        </w:rPr>
        <w:t xml:space="preserve"> </w:t>
      </w:r>
    </w:p>
    <w:p w14:paraId="465B77B1" w14:textId="77777777" w:rsidR="004460E6" w:rsidRPr="006A629A" w:rsidRDefault="004460E6" w:rsidP="004460E6">
      <w:pPr>
        <w:pStyle w:val="ColorfulList-Accent11"/>
        <w:widowControl/>
        <w:ind w:left="1440" w:firstLine="720"/>
        <w:jc w:val="both"/>
        <w:outlineLvl w:val="3"/>
      </w:pPr>
    </w:p>
    <w:p w14:paraId="3E0B8A48" w14:textId="77777777" w:rsidR="004460E6" w:rsidRPr="006A629A" w:rsidRDefault="004460E6" w:rsidP="004460E6">
      <w:pPr>
        <w:pStyle w:val="ColorfulList-Accent11"/>
        <w:widowControl/>
        <w:numPr>
          <w:ilvl w:val="2"/>
          <w:numId w:val="2"/>
        </w:numPr>
        <w:ind w:left="1440" w:firstLine="720"/>
        <w:jc w:val="both"/>
        <w:outlineLvl w:val="3"/>
      </w:pPr>
      <w:r w:rsidRPr="00215396">
        <w:rPr>
          <w:u w:val="single"/>
        </w:rPr>
        <w:t>Security</w:t>
      </w:r>
      <w:r w:rsidRPr="00215396">
        <w:t>.</w:t>
      </w:r>
      <w:r w:rsidRPr="006A629A">
        <w:t xml:space="preserve">  The right to draw on any security posted or provided in connection with the Property </w:t>
      </w:r>
      <w:r>
        <w:t xml:space="preserve">if the security which been provided </w:t>
      </w:r>
      <w:r w:rsidRPr="006A629A">
        <w:t>relat</w:t>
      </w:r>
      <w:r>
        <w:t>es</w:t>
      </w:r>
      <w:r w:rsidRPr="006A629A">
        <w:t xml:space="preserve"> to the remedying of the particular Event of Default.</w:t>
      </w:r>
    </w:p>
    <w:p w14:paraId="5BC4C2D9" w14:textId="77777777" w:rsidR="004460E6" w:rsidRPr="006A629A" w:rsidRDefault="004460E6" w:rsidP="004460E6">
      <w:pPr>
        <w:pStyle w:val="ListParagraph"/>
        <w:ind w:left="1440" w:firstLine="720"/>
        <w:rPr>
          <w:u w:val="single"/>
        </w:rPr>
      </w:pPr>
    </w:p>
    <w:p w14:paraId="2673DEBE" w14:textId="77777777" w:rsidR="004460E6" w:rsidRPr="006A629A" w:rsidRDefault="004460E6" w:rsidP="004460E6">
      <w:pPr>
        <w:pStyle w:val="ColorfulList-Accent11"/>
        <w:widowControl/>
        <w:numPr>
          <w:ilvl w:val="2"/>
          <w:numId w:val="2"/>
        </w:numPr>
        <w:ind w:left="1440" w:firstLine="720"/>
        <w:jc w:val="both"/>
        <w:outlineLvl w:val="3"/>
      </w:pPr>
      <w:r w:rsidRPr="00215396">
        <w:rPr>
          <w:u w:val="single"/>
        </w:rPr>
        <w:t>Future Approvals</w:t>
      </w:r>
      <w:r w:rsidRPr="00215396">
        <w:t>.</w:t>
      </w:r>
      <w:r w:rsidRPr="006A629A">
        <w:t xml:space="preserve">  In the case of an Event of Default on the part of Developer, the City will have the right to withhold all further reviews, approvals, licenses, building permits, certificates of occupancy, and/or other permits for development activities within the </w:t>
      </w:r>
      <w:bookmarkStart w:id="16" w:name="_Toc203378760"/>
      <w:r w:rsidRPr="006A629A">
        <w:t>Property.</w:t>
      </w:r>
    </w:p>
    <w:p w14:paraId="4634E5AE" w14:textId="77777777" w:rsidR="004460E6" w:rsidRPr="006A629A" w:rsidRDefault="004460E6" w:rsidP="004460E6">
      <w:pPr>
        <w:pStyle w:val="ListParagraph"/>
        <w:rPr>
          <w:b/>
        </w:rPr>
      </w:pPr>
    </w:p>
    <w:p w14:paraId="765C2910" w14:textId="77777777" w:rsidR="004460E6" w:rsidRPr="006A629A" w:rsidRDefault="004460E6" w:rsidP="004460E6">
      <w:pPr>
        <w:pStyle w:val="ColorfulList-Accent11"/>
        <w:widowControl/>
        <w:numPr>
          <w:ilvl w:val="1"/>
          <w:numId w:val="2"/>
        </w:numPr>
        <w:ind w:firstLine="720"/>
        <w:jc w:val="both"/>
        <w:outlineLvl w:val="3"/>
      </w:pPr>
      <w:r w:rsidRPr="006A629A">
        <w:rPr>
          <w:b/>
        </w:rPr>
        <w:t>Public Meeting.</w:t>
      </w:r>
      <w:r w:rsidRPr="006A629A">
        <w:t xml:space="preserve">  Before any of the foregoing remedies may be imposed by the City, the party alleged to have committed an Event of Default shall be afforded the right to attend a public meeting before the City Council and dispute the alleged Event of Default. Such party will have the right to present evidence and witnesses and may be represented by legal counsel. The City will have the right to rebut the alleged defaulting party’s evidence and cross-examine witnesses. If, after hearing all of the evidence, the City </w:t>
      </w:r>
      <w:r w:rsidRPr="006A629A">
        <w:lastRenderedPageBreak/>
        <w:t>Council finds that an Event of Default has occurred, the City Council shall make such finding on the record, by majority vote.</w:t>
      </w:r>
      <w:bookmarkStart w:id="17" w:name="_Toc203378761"/>
      <w:bookmarkEnd w:id="16"/>
    </w:p>
    <w:p w14:paraId="48A03762" w14:textId="77777777" w:rsidR="004460E6" w:rsidRPr="006A629A" w:rsidRDefault="004460E6" w:rsidP="004460E6">
      <w:pPr>
        <w:pStyle w:val="ColorfulList-Accent11"/>
        <w:widowControl/>
        <w:ind w:firstLine="720"/>
        <w:jc w:val="both"/>
        <w:outlineLvl w:val="3"/>
      </w:pPr>
    </w:p>
    <w:p w14:paraId="45798C15" w14:textId="77777777" w:rsidR="004460E6" w:rsidRPr="006A629A" w:rsidRDefault="004460E6" w:rsidP="004460E6">
      <w:pPr>
        <w:pStyle w:val="ColorfulList-Accent11"/>
        <w:widowControl/>
        <w:numPr>
          <w:ilvl w:val="1"/>
          <w:numId w:val="2"/>
        </w:numPr>
        <w:ind w:firstLine="720"/>
        <w:jc w:val="both"/>
        <w:outlineLvl w:val="3"/>
      </w:pPr>
      <w:bookmarkStart w:id="18" w:name="_Toc203378762"/>
      <w:bookmarkEnd w:id="17"/>
      <w:r w:rsidRPr="006A629A">
        <w:rPr>
          <w:b/>
        </w:rPr>
        <w:t>Extended Cure Period.</w:t>
      </w:r>
      <w:r w:rsidRPr="006A629A">
        <w:t xml:space="preserve">  If an Event of Default cannot be reasonably cured within thirty (30) days, then the cure period hereunder shall be extended so long as the defaulting party is pursuing a cure with reasonable diligence.</w:t>
      </w:r>
      <w:bookmarkEnd w:id="18"/>
    </w:p>
    <w:p w14:paraId="62FFE788" w14:textId="77777777" w:rsidR="004460E6" w:rsidRPr="006A629A" w:rsidRDefault="004460E6" w:rsidP="004460E6">
      <w:pPr>
        <w:pStyle w:val="ListParagraph"/>
        <w:ind w:firstLine="720"/>
        <w:rPr>
          <w:b/>
        </w:rPr>
      </w:pPr>
    </w:p>
    <w:p w14:paraId="0E622773" w14:textId="77777777" w:rsidR="004460E6" w:rsidRPr="006A629A" w:rsidRDefault="004460E6" w:rsidP="004460E6">
      <w:pPr>
        <w:pStyle w:val="ListParagraph"/>
        <w:ind w:firstLine="720"/>
        <w:rPr>
          <w:b/>
        </w:rPr>
      </w:pPr>
    </w:p>
    <w:p w14:paraId="66900E7D" w14:textId="77777777" w:rsidR="004460E6" w:rsidRPr="006A629A" w:rsidRDefault="004460E6" w:rsidP="004460E6">
      <w:pPr>
        <w:pStyle w:val="ColorfulList-Accent11"/>
        <w:widowControl/>
        <w:numPr>
          <w:ilvl w:val="1"/>
          <w:numId w:val="2"/>
        </w:numPr>
        <w:ind w:firstLine="720"/>
        <w:jc w:val="both"/>
        <w:outlineLvl w:val="3"/>
      </w:pPr>
      <w:r w:rsidRPr="006A629A">
        <w:rPr>
          <w:b/>
        </w:rPr>
        <w:t>Limitation on Recovery for Default – No Damages.</w:t>
      </w:r>
      <w:r w:rsidRPr="006A629A">
        <w:t xml:space="preserve">  Except as provided in Section 8.6, no party shall be entitled to any claim for any monetary damages as a result of any breach of this Agreement and each party waives any claims thereto, except that the City may unilaterally withhold all further reviews, approvals, licenses, building permits, certificates of occupancy, and/or other permits for development of the Property in the case of an Event of Default by Developer or any assignee, and may seek payment of any unpaid fees for outsourcing.  </w:t>
      </w:r>
      <w:bookmarkStart w:id="19" w:name="_Toc203378764"/>
    </w:p>
    <w:p w14:paraId="3F88B597" w14:textId="77777777" w:rsidR="004460E6" w:rsidRPr="006A629A" w:rsidRDefault="004460E6" w:rsidP="004460E6">
      <w:pPr>
        <w:pStyle w:val="ListParagraph"/>
        <w:rPr>
          <w:b/>
          <w:bCs/>
          <w:u w:val="single"/>
        </w:rPr>
      </w:pPr>
    </w:p>
    <w:p w14:paraId="7AAB3612" w14:textId="77777777" w:rsidR="004460E6" w:rsidRPr="006A629A" w:rsidRDefault="004460E6" w:rsidP="004460E6">
      <w:pPr>
        <w:pStyle w:val="ColorfulList-Accent11"/>
        <w:widowControl/>
        <w:numPr>
          <w:ilvl w:val="0"/>
          <w:numId w:val="2"/>
        </w:numPr>
        <w:ind w:firstLine="720"/>
        <w:jc w:val="both"/>
        <w:outlineLvl w:val="3"/>
      </w:pPr>
      <w:r w:rsidRPr="006A629A">
        <w:rPr>
          <w:b/>
          <w:bCs/>
          <w:u w:val="single"/>
        </w:rPr>
        <w:t>Notices.</w:t>
      </w:r>
      <w:r w:rsidRPr="006A629A">
        <w:rPr>
          <w:bCs/>
        </w:rPr>
        <w:t xml:space="preserve"> </w:t>
      </w:r>
      <w:r w:rsidRPr="006A629A">
        <w:t xml:space="preserve"> All notices required or permitted under this Agreement shall, in addition to any other means of transmission, be given in writing by personal delivery, national overnight delivery service, or Certified U.S. Mail. Notice shall be delivered to the parties at the following addresses:</w:t>
      </w:r>
      <w:bookmarkEnd w:id="19"/>
    </w:p>
    <w:p w14:paraId="1546570A" w14:textId="77777777" w:rsidR="004460E6" w:rsidRPr="006A629A" w:rsidRDefault="004460E6" w:rsidP="004460E6">
      <w:pPr>
        <w:pStyle w:val="ColorfulList-Accent11"/>
        <w:ind w:left="360"/>
        <w:rPr>
          <w:b/>
        </w:rPr>
      </w:pPr>
    </w:p>
    <w:p w14:paraId="4685CFE8" w14:textId="77777777" w:rsidR="004460E6" w:rsidRPr="006A629A" w:rsidRDefault="004460E6" w:rsidP="004460E6">
      <w:pPr>
        <w:pStyle w:val="ColorfulList-Accent11"/>
        <w:ind w:left="1800" w:firstLine="360"/>
        <w:rPr>
          <w:b/>
        </w:rPr>
      </w:pPr>
      <w:r w:rsidRPr="006A629A">
        <w:rPr>
          <w:b/>
        </w:rPr>
        <w:t>To Developer:</w:t>
      </w:r>
    </w:p>
    <w:p w14:paraId="1685D6BE" w14:textId="77777777" w:rsidR="004460E6" w:rsidRPr="006A629A" w:rsidRDefault="004460E6" w:rsidP="004460E6"/>
    <w:p w14:paraId="278BFA3C" w14:textId="55991235" w:rsidR="004460E6" w:rsidRPr="006A629A" w:rsidRDefault="004460E6" w:rsidP="004460E6">
      <w:pPr>
        <w:pStyle w:val="ColorfulList-Accent11"/>
        <w:ind w:left="0"/>
      </w:pPr>
      <w:r w:rsidRPr="006A629A">
        <w:tab/>
      </w:r>
      <w:r w:rsidRPr="006A629A">
        <w:tab/>
      </w:r>
      <w:r w:rsidRPr="006A629A">
        <w:tab/>
      </w:r>
      <w:r w:rsidR="00605F78">
        <w:t>WHL Hiatt</w:t>
      </w:r>
      <w:r w:rsidRPr="006A629A">
        <w:t>, LLC</w:t>
      </w:r>
    </w:p>
    <w:p w14:paraId="400BA704" w14:textId="77777777" w:rsidR="004460E6" w:rsidRPr="006A629A" w:rsidRDefault="004460E6" w:rsidP="004460E6">
      <w:pPr>
        <w:pStyle w:val="ColorfulList-Accent11"/>
        <w:ind w:left="1440" w:firstLine="720"/>
      </w:pPr>
      <w:r w:rsidRPr="006A629A">
        <w:t>Attn: Tyler Horan</w:t>
      </w:r>
    </w:p>
    <w:p w14:paraId="1A13086A" w14:textId="2321A477" w:rsidR="004460E6" w:rsidRPr="006A629A" w:rsidRDefault="00605F78" w:rsidP="004460E6">
      <w:pPr>
        <w:pStyle w:val="ColorfulList-Accent11"/>
        <w:ind w:left="1440" w:firstLine="720"/>
      </w:pPr>
      <w:r>
        <w:t>42 E. 1100 S., Suite 1A</w:t>
      </w:r>
    </w:p>
    <w:p w14:paraId="67369AAE" w14:textId="0264A440" w:rsidR="004460E6" w:rsidRPr="006A629A" w:rsidRDefault="00605F78" w:rsidP="004460E6">
      <w:pPr>
        <w:pStyle w:val="ColorfulList-Accent11"/>
        <w:ind w:left="1440" w:firstLine="720"/>
      </w:pPr>
      <w:r>
        <w:t>American Fork</w:t>
      </w:r>
      <w:r w:rsidR="004460E6" w:rsidRPr="006A629A">
        <w:t>, Utah 840</w:t>
      </w:r>
      <w:r>
        <w:t>0</w:t>
      </w:r>
      <w:r w:rsidR="004460E6" w:rsidRPr="006A629A">
        <w:t>3</w:t>
      </w:r>
    </w:p>
    <w:p w14:paraId="34D8ECB0" w14:textId="4F489587" w:rsidR="004460E6" w:rsidRPr="006A629A" w:rsidRDefault="004460E6" w:rsidP="004460E6">
      <w:pPr>
        <w:pStyle w:val="ColorfulList-Accent11"/>
        <w:ind w:left="1440" w:firstLine="720"/>
      </w:pPr>
      <w:r w:rsidRPr="006A629A">
        <w:t xml:space="preserve">Email: </w:t>
      </w:r>
      <w:hyperlink r:id="rId7" w:history="1">
        <w:r w:rsidR="00605F78" w:rsidRPr="002F3AD1">
          <w:rPr>
            <w:rStyle w:val="Hyperlink"/>
          </w:rPr>
          <w:t>tyler@whitehorseland.com</w:t>
        </w:r>
      </w:hyperlink>
      <w:r w:rsidR="00605F78">
        <w:t xml:space="preserve"> </w:t>
      </w:r>
    </w:p>
    <w:p w14:paraId="00FCEFDD" w14:textId="77777777" w:rsidR="004460E6" w:rsidRPr="006A629A" w:rsidRDefault="004460E6" w:rsidP="004460E6">
      <w:pPr>
        <w:pStyle w:val="BodyText"/>
        <w:spacing w:line="240" w:lineRule="auto"/>
        <w:ind w:right="1350"/>
        <w:rPr>
          <w:szCs w:val="24"/>
        </w:rPr>
      </w:pPr>
    </w:p>
    <w:p w14:paraId="028A8F30" w14:textId="77777777" w:rsidR="004460E6" w:rsidRPr="006A629A" w:rsidRDefault="004460E6" w:rsidP="004460E6">
      <w:pPr>
        <w:pStyle w:val="BodyText"/>
        <w:spacing w:line="240" w:lineRule="auto"/>
        <w:rPr>
          <w:b/>
          <w:bCs/>
          <w:szCs w:val="24"/>
        </w:rPr>
      </w:pPr>
      <w:r w:rsidRPr="006A629A">
        <w:rPr>
          <w:b/>
          <w:bCs/>
          <w:szCs w:val="24"/>
        </w:rPr>
        <w:tab/>
      </w:r>
      <w:r w:rsidRPr="006A629A">
        <w:rPr>
          <w:b/>
          <w:bCs/>
          <w:szCs w:val="24"/>
        </w:rPr>
        <w:tab/>
      </w:r>
      <w:r w:rsidRPr="006A629A">
        <w:rPr>
          <w:b/>
          <w:bCs/>
          <w:szCs w:val="24"/>
        </w:rPr>
        <w:tab/>
        <w:t>With a</w:t>
      </w:r>
      <w:r w:rsidRPr="006A629A">
        <w:rPr>
          <w:b/>
          <w:bCs/>
          <w:spacing w:val="-1"/>
          <w:szCs w:val="24"/>
        </w:rPr>
        <w:t xml:space="preserve"> </w:t>
      </w:r>
      <w:r w:rsidRPr="006A629A">
        <w:rPr>
          <w:b/>
          <w:bCs/>
          <w:szCs w:val="24"/>
        </w:rPr>
        <w:t>copy</w:t>
      </w:r>
      <w:r w:rsidRPr="006A629A">
        <w:rPr>
          <w:b/>
          <w:bCs/>
          <w:spacing w:val="-5"/>
          <w:szCs w:val="24"/>
        </w:rPr>
        <w:t xml:space="preserve"> </w:t>
      </w:r>
      <w:r w:rsidRPr="006A629A">
        <w:rPr>
          <w:b/>
          <w:bCs/>
          <w:szCs w:val="24"/>
        </w:rPr>
        <w:t>to:</w:t>
      </w:r>
    </w:p>
    <w:p w14:paraId="18A3C3C3" w14:textId="77777777" w:rsidR="004460E6" w:rsidRPr="006A629A" w:rsidRDefault="004460E6" w:rsidP="004460E6">
      <w:pPr>
        <w:pStyle w:val="BodyText"/>
        <w:spacing w:line="240" w:lineRule="auto"/>
        <w:rPr>
          <w:szCs w:val="24"/>
        </w:rPr>
      </w:pPr>
      <w:r w:rsidRPr="006A629A">
        <w:rPr>
          <w:szCs w:val="24"/>
        </w:rPr>
        <w:tab/>
      </w:r>
      <w:r w:rsidRPr="006A629A">
        <w:rPr>
          <w:szCs w:val="24"/>
        </w:rPr>
        <w:tab/>
      </w:r>
    </w:p>
    <w:p w14:paraId="5D99CBF7" w14:textId="77777777" w:rsidR="004460E6" w:rsidRPr="006A629A" w:rsidRDefault="004460E6" w:rsidP="004460E6">
      <w:pPr>
        <w:pStyle w:val="BodyText"/>
        <w:spacing w:line="240" w:lineRule="auto"/>
        <w:rPr>
          <w:szCs w:val="24"/>
        </w:rPr>
      </w:pPr>
      <w:r w:rsidRPr="006A629A">
        <w:rPr>
          <w:szCs w:val="24"/>
        </w:rPr>
        <w:tab/>
      </w:r>
      <w:r w:rsidRPr="006A629A">
        <w:rPr>
          <w:szCs w:val="24"/>
        </w:rPr>
        <w:tab/>
      </w:r>
      <w:r w:rsidRPr="006A629A">
        <w:rPr>
          <w:szCs w:val="24"/>
        </w:rPr>
        <w:tab/>
      </w:r>
      <w:r>
        <w:rPr>
          <w:szCs w:val="24"/>
        </w:rPr>
        <w:t>Kirton | McConkie</w:t>
      </w:r>
    </w:p>
    <w:p w14:paraId="7032B628" w14:textId="77777777" w:rsidR="004460E6" w:rsidRPr="006A629A" w:rsidRDefault="004460E6" w:rsidP="004460E6">
      <w:pPr>
        <w:pStyle w:val="BodyText"/>
        <w:spacing w:line="240" w:lineRule="auto"/>
        <w:rPr>
          <w:szCs w:val="24"/>
        </w:rPr>
      </w:pPr>
      <w:r w:rsidRPr="006A629A">
        <w:rPr>
          <w:szCs w:val="24"/>
        </w:rPr>
        <w:tab/>
      </w:r>
      <w:r w:rsidRPr="006A629A">
        <w:rPr>
          <w:szCs w:val="24"/>
        </w:rPr>
        <w:tab/>
      </w:r>
      <w:r w:rsidRPr="006A629A">
        <w:rPr>
          <w:szCs w:val="24"/>
        </w:rPr>
        <w:tab/>
        <w:t>Attn: Daniel C. Dansie</w:t>
      </w:r>
    </w:p>
    <w:p w14:paraId="64830295" w14:textId="77777777" w:rsidR="004460E6" w:rsidRDefault="004460E6" w:rsidP="004460E6">
      <w:pPr>
        <w:pStyle w:val="BodyText"/>
        <w:spacing w:line="240" w:lineRule="auto"/>
        <w:rPr>
          <w:szCs w:val="24"/>
        </w:rPr>
      </w:pPr>
      <w:r w:rsidRPr="006A629A">
        <w:rPr>
          <w:szCs w:val="24"/>
        </w:rPr>
        <w:tab/>
      </w:r>
      <w:r w:rsidRPr="006A629A">
        <w:rPr>
          <w:szCs w:val="24"/>
        </w:rPr>
        <w:tab/>
      </w:r>
      <w:r w:rsidRPr="006A629A">
        <w:rPr>
          <w:szCs w:val="24"/>
        </w:rPr>
        <w:tab/>
      </w:r>
      <w:r>
        <w:rPr>
          <w:szCs w:val="24"/>
        </w:rPr>
        <w:t>50 E. South Temple Street, Suite 400</w:t>
      </w:r>
    </w:p>
    <w:p w14:paraId="1106F742" w14:textId="77777777" w:rsidR="004460E6" w:rsidRPr="006A629A" w:rsidRDefault="004460E6" w:rsidP="004460E6">
      <w:pPr>
        <w:pStyle w:val="BodyText"/>
        <w:spacing w:line="240" w:lineRule="auto"/>
        <w:rPr>
          <w:szCs w:val="24"/>
        </w:rPr>
      </w:pPr>
      <w:r>
        <w:rPr>
          <w:szCs w:val="24"/>
        </w:rPr>
        <w:tab/>
      </w:r>
      <w:r>
        <w:rPr>
          <w:szCs w:val="24"/>
        </w:rPr>
        <w:tab/>
      </w:r>
      <w:r>
        <w:rPr>
          <w:szCs w:val="24"/>
        </w:rPr>
        <w:tab/>
        <w:t>Salt Lake City, 84111</w:t>
      </w:r>
    </w:p>
    <w:p w14:paraId="53484C62" w14:textId="77777777" w:rsidR="004460E6" w:rsidRPr="006A629A" w:rsidRDefault="004460E6" w:rsidP="004460E6">
      <w:pPr>
        <w:pStyle w:val="BodyText"/>
        <w:spacing w:line="240" w:lineRule="auto"/>
        <w:rPr>
          <w:rStyle w:val="Hyperlink"/>
          <w:szCs w:val="24"/>
        </w:rPr>
      </w:pPr>
      <w:r w:rsidRPr="006A629A">
        <w:rPr>
          <w:szCs w:val="24"/>
        </w:rPr>
        <w:tab/>
      </w:r>
      <w:r w:rsidRPr="006A629A">
        <w:rPr>
          <w:szCs w:val="24"/>
        </w:rPr>
        <w:tab/>
      </w:r>
      <w:r w:rsidRPr="006A629A">
        <w:rPr>
          <w:szCs w:val="24"/>
        </w:rPr>
        <w:tab/>
        <w:t xml:space="preserve">Email: </w:t>
      </w:r>
      <w:hyperlink r:id="rId8" w:history="1">
        <w:r w:rsidRPr="002127FF">
          <w:rPr>
            <w:rStyle w:val="Hyperlink"/>
            <w:szCs w:val="24"/>
          </w:rPr>
          <w:t>ddansie@kmclaw.com</w:t>
        </w:r>
      </w:hyperlink>
      <w:r>
        <w:rPr>
          <w:szCs w:val="24"/>
        </w:rPr>
        <w:t xml:space="preserve"> </w:t>
      </w:r>
      <w:r w:rsidRPr="006A629A">
        <w:rPr>
          <w:rStyle w:val="Hyperlink"/>
          <w:szCs w:val="24"/>
        </w:rPr>
        <w:t xml:space="preserve"> </w:t>
      </w:r>
    </w:p>
    <w:p w14:paraId="17A7284A" w14:textId="77777777" w:rsidR="004460E6" w:rsidRPr="006A629A" w:rsidRDefault="004460E6" w:rsidP="004460E6">
      <w:pPr>
        <w:pStyle w:val="BodyText"/>
        <w:tabs>
          <w:tab w:val="clear" w:pos="0"/>
          <w:tab w:val="left" w:pos="360"/>
        </w:tabs>
        <w:spacing w:line="240" w:lineRule="auto"/>
        <w:rPr>
          <w:szCs w:val="24"/>
        </w:rPr>
      </w:pPr>
      <w:r w:rsidRPr="006A629A">
        <w:rPr>
          <w:szCs w:val="24"/>
        </w:rPr>
        <w:tab/>
      </w:r>
    </w:p>
    <w:p w14:paraId="02C16CD0" w14:textId="77777777" w:rsidR="004460E6" w:rsidRPr="006A629A" w:rsidRDefault="004460E6" w:rsidP="004460E6">
      <w:pPr>
        <w:pStyle w:val="BodyText"/>
        <w:tabs>
          <w:tab w:val="clear" w:pos="0"/>
          <w:tab w:val="left" w:pos="360"/>
        </w:tabs>
        <w:rPr>
          <w:b/>
          <w:bCs/>
          <w:szCs w:val="24"/>
        </w:rPr>
      </w:pPr>
      <w:r w:rsidRPr="006A629A">
        <w:rPr>
          <w:szCs w:val="24"/>
        </w:rPr>
        <w:tab/>
      </w:r>
      <w:r w:rsidRPr="006A629A">
        <w:rPr>
          <w:szCs w:val="24"/>
        </w:rPr>
        <w:tab/>
      </w:r>
      <w:r w:rsidRPr="006A629A">
        <w:rPr>
          <w:szCs w:val="24"/>
        </w:rPr>
        <w:tab/>
      </w:r>
      <w:r w:rsidRPr="006A629A">
        <w:rPr>
          <w:szCs w:val="24"/>
        </w:rPr>
        <w:tab/>
      </w:r>
      <w:r w:rsidRPr="006A629A">
        <w:rPr>
          <w:b/>
          <w:bCs/>
          <w:szCs w:val="24"/>
        </w:rPr>
        <w:t>To the City:</w:t>
      </w:r>
    </w:p>
    <w:p w14:paraId="51781771" w14:textId="08C57CB4" w:rsidR="004460E6" w:rsidRPr="006A629A" w:rsidRDefault="004460E6" w:rsidP="004460E6">
      <w:pPr>
        <w:pStyle w:val="BodyText"/>
        <w:spacing w:line="240" w:lineRule="auto"/>
        <w:rPr>
          <w:szCs w:val="24"/>
        </w:rPr>
      </w:pPr>
      <w:r w:rsidRPr="006A629A">
        <w:rPr>
          <w:b/>
          <w:bCs/>
          <w:szCs w:val="24"/>
        </w:rPr>
        <w:tab/>
      </w:r>
      <w:r w:rsidRPr="006A629A">
        <w:rPr>
          <w:b/>
          <w:bCs/>
          <w:szCs w:val="24"/>
        </w:rPr>
        <w:tab/>
      </w:r>
      <w:r w:rsidRPr="006A629A">
        <w:rPr>
          <w:b/>
          <w:bCs/>
          <w:szCs w:val="24"/>
        </w:rPr>
        <w:tab/>
      </w:r>
      <w:del w:id="20" w:author="Kim Holindrake" w:date="2025-08-28T14:50:00Z" w16du:dateUtc="2025-08-28T20:50:00Z">
        <w:r w:rsidRPr="006A629A" w:rsidDel="00F70488">
          <w:rPr>
            <w:szCs w:val="24"/>
          </w:rPr>
          <w:delText xml:space="preserve">City of </w:delText>
        </w:r>
      </w:del>
      <w:r w:rsidRPr="006A629A">
        <w:rPr>
          <w:szCs w:val="24"/>
        </w:rPr>
        <w:t>Payson</w:t>
      </w:r>
      <w:r w:rsidRPr="006A629A">
        <w:rPr>
          <w:szCs w:val="24"/>
        </w:rPr>
        <w:tab/>
      </w:r>
      <w:ins w:id="21" w:author="Kim Holindrake" w:date="2025-08-28T14:50:00Z" w16du:dateUtc="2025-08-28T20:50:00Z">
        <w:r w:rsidR="00F70488">
          <w:rPr>
            <w:szCs w:val="24"/>
          </w:rPr>
          <w:t xml:space="preserve"> City</w:t>
        </w:r>
      </w:ins>
    </w:p>
    <w:p w14:paraId="07282685" w14:textId="77777777" w:rsidR="004460E6" w:rsidRPr="006A629A" w:rsidRDefault="004460E6" w:rsidP="004460E6">
      <w:pPr>
        <w:pStyle w:val="BodyText"/>
        <w:spacing w:line="240" w:lineRule="auto"/>
        <w:rPr>
          <w:szCs w:val="24"/>
          <w:u w:val="single"/>
        </w:rPr>
      </w:pPr>
      <w:r w:rsidRPr="006A629A">
        <w:rPr>
          <w:szCs w:val="24"/>
        </w:rPr>
        <w:tab/>
      </w:r>
      <w:r w:rsidRPr="006A629A">
        <w:rPr>
          <w:szCs w:val="24"/>
        </w:rPr>
        <w:tab/>
      </w:r>
      <w:r w:rsidRPr="006A629A">
        <w:rPr>
          <w:szCs w:val="24"/>
        </w:rPr>
        <w:tab/>
        <w:t xml:space="preserve">Attn: </w:t>
      </w:r>
      <w:r>
        <w:rPr>
          <w:szCs w:val="24"/>
        </w:rPr>
        <w:t>City Recorder</w:t>
      </w:r>
    </w:p>
    <w:p w14:paraId="2A5A65FA" w14:textId="20645846" w:rsidR="004460E6" w:rsidRPr="00C616AF" w:rsidRDefault="004460E6" w:rsidP="004460E6">
      <w:pPr>
        <w:pStyle w:val="ColorfulList-Accent11"/>
        <w:ind w:left="360" w:firstLine="360"/>
      </w:pPr>
      <w:r w:rsidRPr="006A629A">
        <w:tab/>
      </w:r>
      <w:r w:rsidRPr="006A629A">
        <w:tab/>
      </w:r>
      <w:del w:id="22" w:author="Kim Holindrake" w:date="2025-08-28T14:50:00Z" w16du:dateUtc="2025-08-28T20:50:00Z">
        <w:r w:rsidRPr="00C616AF" w:rsidDel="00F70488">
          <w:tab/>
        </w:r>
      </w:del>
      <w:r w:rsidRPr="00C616AF">
        <w:t>439 West Utah Ave.</w:t>
      </w:r>
      <w:r w:rsidRPr="00C616AF">
        <w:tab/>
      </w:r>
      <w:r w:rsidRPr="00C616AF">
        <w:tab/>
      </w:r>
      <w:r w:rsidRPr="00C616AF">
        <w:tab/>
      </w:r>
      <w:r w:rsidRPr="00C616AF">
        <w:tab/>
      </w:r>
    </w:p>
    <w:p w14:paraId="6907015C" w14:textId="2E4205FA" w:rsidR="004460E6" w:rsidRPr="00C616AF" w:rsidRDefault="004460E6" w:rsidP="004460E6">
      <w:pPr>
        <w:pStyle w:val="ColorfulList-Accent11"/>
        <w:ind w:left="360" w:firstLine="360"/>
      </w:pPr>
      <w:r w:rsidRPr="00C616AF">
        <w:tab/>
      </w:r>
      <w:r w:rsidRPr="00C616AF">
        <w:tab/>
      </w:r>
      <w:del w:id="23" w:author="Kim Holindrake" w:date="2025-08-28T14:50:00Z" w16du:dateUtc="2025-08-28T20:50:00Z">
        <w:r w:rsidRPr="00C616AF" w:rsidDel="00F70488">
          <w:tab/>
        </w:r>
      </w:del>
      <w:r w:rsidRPr="00C616AF">
        <w:t>Payson, UT 84651</w:t>
      </w:r>
      <w:r w:rsidRPr="00C616AF">
        <w:tab/>
      </w:r>
      <w:r w:rsidRPr="00C616AF">
        <w:tab/>
      </w:r>
      <w:r w:rsidRPr="00C616AF">
        <w:tab/>
      </w:r>
    </w:p>
    <w:p w14:paraId="41A11EDD" w14:textId="07C988DA" w:rsidR="00F70488" w:rsidRDefault="004460E6" w:rsidP="004460E6">
      <w:pPr>
        <w:pStyle w:val="ColorfulList-Accent11"/>
        <w:ind w:left="1800" w:firstLine="360"/>
        <w:rPr>
          <w:ins w:id="24" w:author="Kim Holindrake" w:date="2025-08-28T14:51:00Z" w16du:dateUtc="2025-08-28T20:51:00Z"/>
        </w:rPr>
      </w:pPr>
      <w:r w:rsidRPr="00C616AF">
        <w:t xml:space="preserve">Email: </w:t>
      </w:r>
      <w:r w:rsidRPr="00C616AF">
        <w:tab/>
      </w:r>
      <w:ins w:id="25" w:author="Kim Holindrake" w:date="2025-08-28T14:51:00Z" w16du:dateUtc="2025-08-28T20:51:00Z">
        <w:r w:rsidR="00F70488">
          <w:fldChar w:fldCharType="begin"/>
        </w:r>
        <w:r w:rsidR="00F70488">
          <w:instrText>HYPERLINK "mailto:</w:instrText>
        </w:r>
      </w:ins>
      <w:r w:rsidR="00F70488" w:rsidRPr="00C616AF">
        <w:instrText>kimh@payson</w:instrText>
      </w:r>
      <w:ins w:id="26" w:author="Kim Holindrake" w:date="2025-08-28T14:50:00Z" w16du:dateUtc="2025-08-28T20:50:00Z">
        <w:r w:rsidR="00F70488">
          <w:instrText>utah.gov</w:instrText>
        </w:r>
      </w:ins>
      <w:ins w:id="27" w:author="Kim Holindrake" w:date="2025-08-28T14:51:00Z" w16du:dateUtc="2025-08-28T20:51:00Z">
        <w:r w:rsidR="00F70488">
          <w:instrText>"</w:instrText>
        </w:r>
        <w:r w:rsidR="00F70488">
          <w:fldChar w:fldCharType="separate"/>
        </w:r>
      </w:ins>
      <w:r w:rsidR="00F70488" w:rsidRPr="00191EDF">
        <w:rPr>
          <w:rStyle w:val="Hyperlink"/>
        </w:rPr>
        <w:t>kimh@payson</w:t>
      </w:r>
      <w:ins w:id="28" w:author="Kim Holindrake" w:date="2025-08-28T14:50:00Z" w16du:dateUtc="2025-08-28T20:50:00Z">
        <w:r w:rsidR="00F70488" w:rsidRPr="00191EDF">
          <w:rPr>
            <w:rStyle w:val="Hyperlink"/>
          </w:rPr>
          <w:t>utah.gov</w:t>
        </w:r>
      </w:ins>
      <w:ins w:id="29" w:author="Kim Holindrake" w:date="2025-08-28T14:51:00Z" w16du:dateUtc="2025-08-28T20:51:00Z">
        <w:r w:rsidR="00F70488">
          <w:fldChar w:fldCharType="end"/>
        </w:r>
      </w:ins>
    </w:p>
    <w:p w14:paraId="4CCC0295" w14:textId="5CBAFBDD" w:rsidR="004460E6" w:rsidRPr="00C616AF" w:rsidRDefault="004460E6" w:rsidP="004460E6">
      <w:pPr>
        <w:pStyle w:val="ColorfulList-Accent11"/>
        <w:ind w:left="1800" w:firstLine="360"/>
      </w:pPr>
      <w:del w:id="30" w:author="Kim Holindrake" w:date="2025-08-28T14:50:00Z" w16du:dateUtc="2025-08-28T20:50:00Z">
        <w:r w:rsidRPr="00C616AF" w:rsidDel="00F70488">
          <w:delText>.org</w:delText>
        </w:r>
      </w:del>
      <w:del w:id="31" w:author="Kim Holindrake" w:date="2025-08-28T14:51:00Z" w16du:dateUtc="2025-08-28T20:51:00Z">
        <w:r w:rsidRPr="00C616AF" w:rsidDel="00F70488">
          <w:tab/>
        </w:r>
      </w:del>
      <w:r w:rsidRPr="00C616AF">
        <w:tab/>
      </w:r>
      <w:r w:rsidRPr="00C616AF">
        <w:tab/>
      </w:r>
      <w:r w:rsidRPr="00C616AF">
        <w:tab/>
      </w:r>
    </w:p>
    <w:p w14:paraId="498BF801" w14:textId="4C802795" w:rsidR="004460E6" w:rsidRPr="006A629A" w:rsidDel="00F70488" w:rsidRDefault="004460E6" w:rsidP="004460E6">
      <w:pPr>
        <w:ind w:left="1440" w:firstLine="720"/>
        <w:rPr>
          <w:del w:id="32" w:author="Kim Holindrake" w:date="2025-08-28T14:51:00Z" w16du:dateUtc="2025-08-28T20:51:00Z"/>
          <w:b/>
        </w:rPr>
      </w:pPr>
    </w:p>
    <w:p w14:paraId="19B60B18" w14:textId="77777777" w:rsidR="004460E6" w:rsidRPr="006A629A" w:rsidRDefault="004460E6" w:rsidP="004460E6">
      <w:pPr>
        <w:ind w:left="1440" w:firstLine="720"/>
        <w:rPr>
          <w:b/>
        </w:rPr>
      </w:pPr>
      <w:r w:rsidRPr="006A629A">
        <w:rPr>
          <w:b/>
        </w:rPr>
        <w:t>With a copy to:</w:t>
      </w:r>
    </w:p>
    <w:p w14:paraId="77D44B31" w14:textId="77777777" w:rsidR="004460E6" w:rsidRPr="006A629A" w:rsidRDefault="004460E6" w:rsidP="004460E6">
      <w:pPr>
        <w:ind w:firstLine="360"/>
        <w:rPr>
          <w:b/>
        </w:rPr>
      </w:pPr>
      <w:r w:rsidRPr="006A629A">
        <w:rPr>
          <w:b/>
        </w:rPr>
        <w:lastRenderedPageBreak/>
        <w:tab/>
      </w:r>
    </w:p>
    <w:p w14:paraId="26558ED6" w14:textId="77777777" w:rsidR="004460E6" w:rsidRPr="006A629A" w:rsidRDefault="004460E6" w:rsidP="004460E6">
      <w:pPr>
        <w:pStyle w:val="ColorfulList-Accent11"/>
        <w:ind w:left="2160"/>
      </w:pPr>
      <w:r w:rsidRPr="006A629A">
        <w:t>City Attorney</w:t>
      </w:r>
    </w:p>
    <w:p w14:paraId="3B558148" w14:textId="73911178" w:rsidR="004460E6" w:rsidRPr="00C616AF" w:rsidRDefault="004460E6" w:rsidP="004460E6">
      <w:pPr>
        <w:pStyle w:val="ColorfulList-Accent11"/>
        <w:ind w:left="1440" w:firstLine="720"/>
      </w:pPr>
      <w:r w:rsidRPr="006A629A">
        <w:t xml:space="preserve">Attn: </w:t>
      </w:r>
      <w:del w:id="33" w:author="Kim Holindrake" w:date="2025-08-28T14:51:00Z" w16du:dateUtc="2025-08-28T20:51:00Z">
        <w:r w:rsidDel="00F70488">
          <w:tab/>
        </w:r>
        <w:r w:rsidDel="00F70488">
          <w:tab/>
        </w:r>
      </w:del>
      <w:r w:rsidR="00C616AF">
        <w:t>Brandon Dalley</w:t>
      </w:r>
      <w:r w:rsidRPr="00C616AF">
        <w:tab/>
      </w:r>
      <w:r w:rsidRPr="00C616AF">
        <w:tab/>
      </w:r>
      <w:r w:rsidRPr="00C616AF">
        <w:tab/>
      </w:r>
      <w:r w:rsidRPr="00C616AF">
        <w:tab/>
      </w:r>
      <w:r w:rsidRPr="00C616AF">
        <w:tab/>
      </w:r>
    </w:p>
    <w:p w14:paraId="5A4D8351" w14:textId="0C4911A8" w:rsidR="004460E6" w:rsidRPr="00C616AF" w:rsidRDefault="004460E6" w:rsidP="004460E6">
      <w:pPr>
        <w:pStyle w:val="ColorfulList-Accent11"/>
        <w:ind w:left="360" w:firstLine="360"/>
      </w:pPr>
      <w:r w:rsidRPr="00C616AF">
        <w:tab/>
      </w:r>
      <w:r w:rsidRPr="00C616AF">
        <w:tab/>
      </w:r>
      <w:del w:id="34" w:author="Kim Holindrake" w:date="2025-08-28T14:51:00Z" w16du:dateUtc="2025-08-28T20:51:00Z">
        <w:r w:rsidRPr="00C616AF" w:rsidDel="00F70488">
          <w:tab/>
        </w:r>
        <w:r w:rsidRPr="00C616AF" w:rsidDel="00F70488">
          <w:tab/>
        </w:r>
      </w:del>
      <w:r w:rsidRPr="00C616AF">
        <w:t>439 West Utah Ave.</w:t>
      </w:r>
      <w:r w:rsidRPr="00C616AF">
        <w:tab/>
      </w:r>
      <w:r w:rsidRPr="00C616AF">
        <w:tab/>
      </w:r>
      <w:r w:rsidRPr="00C616AF">
        <w:tab/>
      </w:r>
    </w:p>
    <w:p w14:paraId="6AB3A44C" w14:textId="47F3ED80" w:rsidR="004460E6" w:rsidRPr="00C616AF" w:rsidRDefault="004460E6" w:rsidP="004460E6">
      <w:pPr>
        <w:pStyle w:val="ColorfulList-Accent11"/>
        <w:ind w:left="360" w:firstLine="360"/>
      </w:pPr>
      <w:r w:rsidRPr="00C616AF">
        <w:tab/>
      </w:r>
      <w:r w:rsidRPr="00C616AF">
        <w:tab/>
      </w:r>
      <w:del w:id="35" w:author="Kim Holindrake" w:date="2025-08-28T14:51:00Z" w16du:dateUtc="2025-08-28T20:51:00Z">
        <w:r w:rsidRPr="00C616AF" w:rsidDel="00F70488">
          <w:tab/>
        </w:r>
        <w:r w:rsidRPr="00C616AF" w:rsidDel="00F70488">
          <w:tab/>
        </w:r>
      </w:del>
      <w:r w:rsidRPr="00C616AF">
        <w:t>Payson, UT 84651</w:t>
      </w:r>
      <w:r w:rsidRPr="00C616AF">
        <w:tab/>
      </w:r>
      <w:r w:rsidRPr="00C616AF">
        <w:tab/>
      </w:r>
      <w:r w:rsidRPr="00C616AF">
        <w:tab/>
      </w:r>
    </w:p>
    <w:p w14:paraId="08B2EAB4" w14:textId="4B24E368" w:rsidR="004460E6" w:rsidRPr="00C616AF" w:rsidRDefault="004460E6" w:rsidP="004460E6">
      <w:pPr>
        <w:pStyle w:val="ColorfulList-Accent11"/>
        <w:ind w:left="1800" w:firstLine="360"/>
      </w:pPr>
      <w:r w:rsidRPr="00C616AF">
        <w:t xml:space="preserve">Email: </w:t>
      </w:r>
      <w:del w:id="36" w:author="Kim Holindrake" w:date="2025-08-28T14:51:00Z" w16du:dateUtc="2025-08-28T20:51:00Z">
        <w:r w:rsidRPr="00C616AF" w:rsidDel="00F70488">
          <w:tab/>
        </w:r>
      </w:del>
      <w:r w:rsidRPr="00C616AF">
        <w:tab/>
      </w:r>
      <w:ins w:id="37" w:author="Kim Holindrake" w:date="2025-08-28T14:51:00Z" w16du:dateUtc="2025-08-28T20:51:00Z">
        <w:r w:rsidR="00F70488">
          <w:fldChar w:fldCharType="begin"/>
        </w:r>
        <w:r w:rsidR="00F70488">
          <w:instrText>HYPERLINK "mailto:</w:instrText>
        </w:r>
      </w:ins>
      <w:r w:rsidR="00F70488" w:rsidRPr="00F70488">
        <w:rPr>
          <w:rPrChange w:id="38" w:author="Kim Holindrake" w:date="2025-08-28T14:51:00Z" w16du:dateUtc="2025-08-28T20:51:00Z">
            <w:rPr>
              <w:rStyle w:val="Hyperlink"/>
            </w:rPr>
          </w:rPrChange>
        </w:rPr>
        <w:instrText>brandon</w:instrText>
      </w:r>
      <w:ins w:id="39" w:author="Kim Holindrake" w:date="2025-08-28T14:51:00Z" w16du:dateUtc="2025-08-28T20:51:00Z">
        <w:r w:rsidR="00F70488" w:rsidRPr="00F70488">
          <w:rPr>
            <w:rPrChange w:id="40" w:author="Kim Holindrake" w:date="2025-08-28T14:51:00Z" w16du:dateUtc="2025-08-28T20:51:00Z">
              <w:rPr>
                <w:rStyle w:val="Hyperlink"/>
              </w:rPr>
            </w:rPrChange>
          </w:rPr>
          <w:instrText>d</w:instrText>
        </w:r>
      </w:ins>
      <w:r w:rsidR="00F70488" w:rsidRPr="00F70488">
        <w:rPr>
          <w:rPrChange w:id="41" w:author="Kim Holindrake" w:date="2025-08-28T14:51:00Z" w16du:dateUtc="2025-08-28T20:51:00Z">
            <w:rPr>
              <w:rStyle w:val="Hyperlink"/>
            </w:rPr>
          </w:rPrChange>
        </w:rPr>
        <w:instrText>@paysonutah.gov</w:instrText>
      </w:r>
      <w:ins w:id="42" w:author="Kim Holindrake" w:date="2025-08-28T14:51:00Z" w16du:dateUtc="2025-08-28T20:51:00Z">
        <w:r w:rsidR="00F70488">
          <w:instrText>"</w:instrText>
        </w:r>
        <w:r w:rsidR="00F70488">
          <w:fldChar w:fldCharType="separate"/>
        </w:r>
      </w:ins>
      <w:r w:rsidR="00F70488" w:rsidRPr="00F70488">
        <w:rPr>
          <w:rStyle w:val="Hyperlink"/>
        </w:rPr>
        <w:t>brandon</w:t>
      </w:r>
      <w:del w:id="43" w:author="Kim Holindrake" w:date="2025-08-28T14:51:00Z" w16du:dateUtc="2025-08-28T20:51:00Z">
        <w:r w:rsidR="00F70488" w:rsidRPr="00F70488" w:rsidDel="00F70488">
          <w:rPr>
            <w:rStyle w:val="Hyperlink"/>
          </w:rPr>
          <w:delText>e</w:delText>
        </w:r>
      </w:del>
      <w:ins w:id="44" w:author="Kim Holindrake" w:date="2025-08-28T14:51:00Z" w16du:dateUtc="2025-08-28T20:51:00Z">
        <w:r w:rsidR="00F70488" w:rsidRPr="00F70488">
          <w:rPr>
            <w:rStyle w:val="Hyperlink"/>
          </w:rPr>
          <w:t>d</w:t>
        </w:r>
      </w:ins>
      <w:r w:rsidR="00F70488" w:rsidRPr="00F70488">
        <w:rPr>
          <w:rStyle w:val="Hyperlink"/>
        </w:rPr>
        <w:t>@paysonutah.gov</w:t>
      </w:r>
      <w:ins w:id="45" w:author="Kim Holindrake" w:date="2025-08-28T14:51:00Z" w16du:dateUtc="2025-08-28T20:51:00Z">
        <w:r w:rsidR="00F70488">
          <w:fldChar w:fldCharType="end"/>
        </w:r>
      </w:ins>
      <w:r w:rsidR="00C616AF">
        <w:t xml:space="preserve"> </w:t>
      </w:r>
      <w:r w:rsidRPr="00C616AF">
        <w:tab/>
      </w:r>
      <w:r w:rsidRPr="00C616AF">
        <w:tab/>
      </w:r>
      <w:r w:rsidRPr="00C616AF">
        <w:tab/>
      </w:r>
    </w:p>
    <w:p w14:paraId="52E2AEDE" w14:textId="77777777" w:rsidR="004460E6" w:rsidRPr="006A629A" w:rsidRDefault="004460E6" w:rsidP="004460E6">
      <w:pPr>
        <w:pStyle w:val="ListParagraph"/>
        <w:rPr>
          <w:b/>
          <w:bCs/>
          <w:u w:val="single"/>
        </w:rPr>
      </w:pPr>
      <w:bookmarkStart w:id="46" w:name="_Toc203378787"/>
    </w:p>
    <w:p w14:paraId="5D5B4C52" w14:textId="77777777" w:rsidR="004460E6" w:rsidRPr="006A629A" w:rsidRDefault="004460E6" w:rsidP="004460E6">
      <w:pPr>
        <w:pStyle w:val="ColorfulList-Accent11"/>
        <w:numPr>
          <w:ilvl w:val="0"/>
          <w:numId w:val="2"/>
        </w:numPr>
        <w:ind w:firstLine="720"/>
        <w:jc w:val="both"/>
        <w:outlineLvl w:val="2"/>
      </w:pPr>
      <w:r w:rsidRPr="006A629A">
        <w:rPr>
          <w:b/>
          <w:bCs/>
          <w:u w:val="single"/>
        </w:rPr>
        <w:t>Assignment and Parties Bound</w:t>
      </w:r>
      <w:r w:rsidRPr="006A629A">
        <w:rPr>
          <w:b/>
          <w:bCs/>
        </w:rPr>
        <w:t xml:space="preserve">. </w:t>
      </w:r>
      <w:r w:rsidRPr="006A629A">
        <w:t xml:space="preserve">The duties and obligations arising under this Agreement will run with the land. </w:t>
      </w:r>
    </w:p>
    <w:p w14:paraId="128BBF2E" w14:textId="77777777" w:rsidR="004460E6" w:rsidRPr="006A629A" w:rsidRDefault="004460E6" w:rsidP="004460E6">
      <w:pPr>
        <w:pStyle w:val="ListParagraph"/>
      </w:pPr>
    </w:p>
    <w:p w14:paraId="163215F0" w14:textId="77777777" w:rsidR="004460E6" w:rsidRPr="006A629A" w:rsidRDefault="004460E6" w:rsidP="004460E6">
      <w:pPr>
        <w:pStyle w:val="ColorfulList-Accent11"/>
        <w:numPr>
          <w:ilvl w:val="1"/>
          <w:numId w:val="2"/>
        </w:numPr>
        <w:ind w:firstLine="720"/>
        <w:jc w:val="both"/>
        <w:outlineLvl w:val="2"/>
      </w:pPr>
      <w:r w:rsidRPr="006A629A">
        <w:rPr>
          <w:b/>
          <w:bCs/>
        </w:rPr>
        <w:t xml:space="preserve">Sub-Developers. </w:t>
      </w:r>
      <w:r w:rsidRPr="006A629A">
        <w:t xml:space="preserve">In the event Developer conveys a portion or portions of the Property to a </w:t>
      </w:r>
      <w:r>
        <w:t>Sub-Developer</w:t>
      </w:r>
      <w:r w:rsidRPr="006A629A">
        <w:t xml:space="preserve">, each </w:t>
      </w:r>
      <w:r>
        <w:t>Sub-Developer</w:t>
      </w:r>
      <w:r w:rsidRPr="006A629A">
        <w:t xml:space="preserve">, upon taking title to a portion of the Property, will be deemed to have assumed the obligations, rights, and duties of Developer with respect to the portion of the Property. An Event of Default on the part of Developer will </w:t>
      </w:r>
      <w:r w:rsidRPr="006A629A">
        <w:rPr>
          <w:b/>
          <w:bCs/>
          <w:u w:val="single"/>
        </w:rPr>
        <w:t>not</w:t>
      </w:r>
      <w:r w:rsidRPr="006A629A">
        <w:t xml:space="preserve"> be deemed an Event of Default on the part of a Sub-Developer and any remedies available for such Event of Default will be exercised solely against Developer. An Event of Default on the part of a Sub-Developer will </w:t>
      </w:r>
      <w:r w:rsidRPr="006A629A">
        <w:rPr>
          <w:b/>
          <w:bCs/>
          <w:u w:val="single"/>
        </w:rPr>
        <w:t>not</w:t>
      </w:r>
      <w:r w:rsidRPr="006A629A">
        <w:t xml:space="preserve"> be deemed an Event of Default on the part of Developer or any other Sub-Developer and any remedies available for such Event of Default will be exercised solely against the defaulting Sub-Developer. </w:t>
      </w:r>
    </w:p>
    <w:p w14:paraId="1A8063F1" w14:textId="77777777" w:rsidR="004460E6" w:rsidRPr="006A629A" w:rsidRDefault="004460E6" w:rsidP="004460E6">
      <w:pPr>
        <w:pStyle w:val="ColorfulList-Accent11"/>
        <w:ind w:left="1080" w:firstLine="720"/>
        <w:jc w:val="both"/>
        <w:outlineLvl w:val="2"/>
      </w:pPr>
    </w:p>
    <w:p w14:paraId="4A86E087" w14:textId="77777777" w:rsidR="004460E6" w:rsidRPr="006A629A" w:rsidRDefault="004460E6" w:rsidP="004460E6">
      <w:pPr>
        <w:pStyle w:val="ColorfulList-Accent11"/>
        <w:numPr>
          <w:ilvl w:val="1"/>
          <w:numId w:val="2"/>
        </w:numPr>
        <w:ind w:firstLine="720"/>
        <w:jc w:val="both"/>
        <w:outlineLvl w:val="2"/>
      </w:pPr>
      <w:r w:rsidRPr="006A629A">
        <w:rPr>
          <w:b/>
          <w:bCs/>
        </w:rPr>
        <w:t>Recorded Against the Property.</w:t>
      </w:r>
      <w:r w:rsidRPr="006A629A">
        <w:t xml:space="preserve"> This Agreement shall be recorded against the Property in the office of the Utah County Recorder. All persons taking title to any portion of the Property shall be deemed to have received notice of the terms and provisions hereof.</w:t>
      </w:r>
    </w:p>
    <w:p w14:paraId="33607BED" w14:textId="77777777" w:rsidR="004460E6" w:rsidRPr="006A629A" w:rsidRDefault="004460E6" w:rsidP="004460E6">
      <w:pPr>
        <w:pStyle w:val="ListParagraph"/>
        <w:ind w:firstLine="720"/>
      </w:pPr>
    </w:p>
    <w:p w14:paraId="177F079F" w14:textId="77777777" w:rsidR="004460E6" w:rsidRPr="006A629A" w:rsidRDefault="004460E6" w:rsidP="004460E6">
      <w:pPr>
        <w:pStyle w:val="ColorfulList-Accent11"/>
        <w:numPr>
          <w:ilvl w:val="1"/>
          <w:numId w:val="2"/>
        </w:numPr>
        <w:ind w:firstLine="720"/>
        <w:jc w:val="both"/>
        <w:outlineLvl w:val="2"/>
      </w:pPr>
      <w:r w:rsidRPr="006A629A">
        <w:rPr>
          <w:b/>
          <w:bCs/>
        </w:rPr>
        <w:t>No Obligation for Residential Owners.</w:t>
      </w:r>
      <w:r w:rsidRPr="006A629A">
        <w:t xml:space="preserve"> Notwithstanding the foregoing, any person acquiring a Residential Dwelling Unit will </w:t>
      </w:r>
      <w:r w:rsidRPr="006A629A">
        <w:rPr>
          <w:b/>
          <w:bCs/>
          <w:u w:val="single"/>
        </w:rPr>
        <w:t>not</w:t>
      </w:r>
      <w:r w:rsidRPr="006A629A">
        <w:t xml:space="preserve"> be deemed a Sub-Developer and will not be deemed to have assumed the obligations of Developer hereunder.</w:t>
      </w:r>
    </w:p>
    <w:p w14:paraId="7F540E0A" w14:textId="77777777" w:rsidR="004460E6" w:rsidRPr="006A629A" w:rsidRDefault="004460E6" w:rsidP="004460E6">
      <w:pPr>
        <w:pStyle w:val="ColorfulList-Accent11"/>
        <w:ind w:left="0"/>
        <w:jc w:val="both"/>
        <w:outlineLvl w:val="2"/>
      </w:pPr>
      <w:r w:rsidRPr="006A629A">
        <w:t xml:space="preserve">  </w:t>
      </w:r>
    </w:p>
    <w:p w14:paraId="56AB8713" w14:textId="77777777" w:rsidR="004460E6" w:rsidRPr="006A629A" w:rsidRDefault="004460E6" w:rsidP="004460E6">
      <w:pPr>
        <w:pStyle w:val="ColorfulList-Accent11"/>
        <w:numPr>
          <w:ilvl w:val="0"/>
          <w:numId w:val="2"/>
        </w:numPr>
        <w:ind w:firstLine="720"/>
        <w:jc w:val="both"/>
        <w:outlineLvl w:val="2"/>
      </w:pPr>
      <w:r w:rsidRPr="006A629A">
        <w:rPr>
          <w:b/>
          <w:bCs/>
          <w:u w:val="single"/>
        </w:rPr>
        <w:t>Miscellaneous Provisions</w:t>
      </w:r>
      <w:r w:rsidRPr="006A629A">
        <w:rPr>
          <w:b/>
          <w:bCs/>
        </w:rPr>
        <w:t>.</w:t>
      </w:r>
    </w:p>
    <w:p w14:paraId="0D69BE0B" w14:textId="77777777" w:rsidR="004460E6" w:rsidRPr="006A629A" w:rsidRDefault="004460E6" w:rsidP="004460E6">
      <w:pPr>
        <w:pStyle w:val="ListParagraph"/>
        <w:rPr>
          <w:b/>
          <w:bCs/>
          <w:u w:val="single"/>
        </w:rPr>
      </w:pPr>
    </w:p>
    <w:p w14:paraId="2CAC732E" w14:textId="77777777" w:rsidR="004460E6" w:rsidRPr="006A629A" w:rsidRDefault="004460E6" w:rsidP="004460E6">
      <w:pPr>
        <w:pStyle w:val="ColorfulList-Accent11"/>
        <w:numPr>
          <w:ilvl w:val="1"/>
          <w:numId w:val="2"/>
        </w:numPr>
        <w:ind w:firstLine="720"/>
        <w:jc w:val="both"/>
        <w:outlineLvl w:val="2"/>
      </w:pPr>
      <w:r w:rsidRPr="006A629A">
        <w:rPr>
          <w:b/>
          <w:bCs/>
        </w:rPr>
        <w:t>Headings.</w:t>
      </w:r>
      <w:r w:rsidRPr="006A629A">
        <w:t xml:space="preserve"> The captions used in this Agreement are for convenience only and are not intended to be substantive provisions or evidence of the parties’ intent.</w:t>
      </w:r>
      <w:bookmarkStart w:id="47" w:name="_Toc203378788"/>
      <w:bookmarkEnd w:id="46"/>
    </w:p>
    <w:p w14:paraId="6ECB749D" w14:textId="77777777" w:rsidR="004460E6" w:rsidRPr="006A629A" w:rsidRDefault="004460E6" w:rsidP="004460E6">
      <w:pPr>
        <w:pStyle w:val="ColorfulList-Accent11"/>
        <w:ind w:firstLine="720"/>
        <w:jc w:val="both"/>
        <w:outlineLvl w:val="2"/>
      </w:pPr>
    </w:p>
    <w:p w14:paraId="0E45A120" w14:textId="77777777" w:rsidR="004460E6" w:rsidRPr="006A629A" w:rsidRDefault="004460E6" w:rsidP="004460E6">
      <w:pPr>
        <w:pStyle w:val="ColorfulList-Accent11"/>
        <w:numPr>
          <w:ilvl w:val="1"/>
          <w:numId w:val="2"/>
        </w:numPr>
        <w:ind w:firstLine="720"/>
        <w:jc w:val="both"/>
        <w:outlineLvl w:val="2"/>
      </w:pPr>
      <w:r w:rsidRPr="006A629A">
        <w:rPr>
          <w:b/>
          <w:bCs/>
        </w:rPr>
        <w:t xml:space="preserve">No Third-Party Rights and </w:t>
      </w:r>
      <w:r w:rsidRPr="006A629A">
        <w:rPr>
          <w:b/>
          <w:color w:val="000000"/>
        </w:rPr>
        <w:t xml:space="preserve">No </w:t>
      </w:r>
      <w:r w:rsidRPr="006A629A">
        <w:rPr>
          <w:b/>
        </w:rPr>
        <w:t>Joint Venture.</w:t>
      </w:r>
      <w:r w:rsidRPr="006A629A">
        <w:t xml:space="preserve">  This Agreement does not create a joint venture relationship, partnership, or agency relationship between the City or Developer. Further, except in the case of Sub-Developers as provided herein, the parties do not intend for this Agreement to create any third-party beneficiary rights. </w:t>
      </w:r>
      <w:bookmarkEnd w:id="47"/>
      <w:r w:rsidRPr="006A629A">
        <w:t xml:space="preserve"> </w:t>
      </w:r>
      <w:bookmarkStart w:id="48" w:name="_Toc203378791"/>
    </w:p>
    <w:p w14:paraId="2043064B" w14:textId="77777777" w:rsidR="004460E6" w:rsidRPr="006A629A" w:rsidRDefault="004460E6" w:rsidP="004460E6">
      <w:pPr>
        <w:pStyle w:val="ListParagraph"/>
        <w:ind w:firstLine="720"/>
        <w:rPr>
          <w:b/>
          <w:bCs/>
        </w:rPr>
      </w:pPr>
    </w:p>
    <w:p w14:paraId="46553187" w14:textId="77777777" w:rsidR="004460E6" w:rsidRPr="006A629A" w:rsidRDefault="004460E6" w:rsidP="004460E6">
      <w:pPr>
        <w:pStyle w:val="ColorfulList-Accent11"/>
        <w:numPr>
          <w:ilvl w:val="1"/>
          <w:numId w:val="2"/>
        </w:numPr>
        <w:ind w:firstLine="720"/>
        <w:jc w:val="both"/>
        <w:outlineLvl w:val="2"/>
      </w:pPr>
      <w:r w:rsidRPr="006A629A">
        <w:rPr>
          <w:b/>
          <w:bCs/>
        </w:rPr>
        <w:t>No Waiver.</w:t>
      </w:r>
      <w:r w:rsidRPr="006A629A">
        <w:t xml:space="preserve"> The failure of any party hereto to exercise any right hereunder shall not be deemed a waiver of any such right and shall not affect the right of such party to exercise at some future date any such right or any other right it may have.</w:t>
      </w:r>
      <w:bookmarkStart w:id="49" w:name="_Toc203378792"/>
      <w:bookmarkEnd w:id="48"/>
    </w:p>
    <w:p w14:paraId="4D59F06B" w14:textId="77777777" w:rsidR="004460E6" w:rsidRPr="006A629A" w:rsidRDefault="004460E6" w:rsidP="004460E6">
      <w:pPr>
        <w:pStyle w:val="ListParagraph"/>
        <w:ind w:firstLine="720"/>
        <w:rPr>
          <w:b/>
          <w:bCs/>
        </w:rPr>
      </w:pPr>
    </w:p>
    <w:p w14:paraId="0E6913B0" w14:textId="77777777" w:rsidR="004460E6" w:rsidRPr="006A629A" w:rsidRDefault="004460E6" w:rsidP="004460E6">
      <w:pPr>
        <w:pStyle w:val="ColorfulList-Accent11"/>
        <w:numPr>
          <w:ilvl w:val="1"/>
          <w:numId w:val="2"/>
        </w:numPr>
        <w:ind w:firstLine="720"/>
        <w:jc w:val="both"/>
        <w:outlineLvl w:val="2"/>
      </w:pPr>
      <w:r w:rsidRPr="006A629A">
        <w:rPr>
          <w:b/>
          <w:bCs/>
        </w:rPr>
        <w:t>Severability.</w:t>
      </w:r>
      <w:r w:rsidRPr="006A629A">
        <w:t xml:space="preserve"> The invalidity or unenforceability of any provision of this Agreement will not affect the validity or enforceability of the remaining provisions hereof. If any provision of this Agreement is held by a court of competent jurisdiction to be invalid </w:t>
      </w:r>
      <w:r w:rsidRPr="006A629A">
        <w:lastRenderedPageBreak/>
        <w:t>for any reason, the parties consider and intend that this Agreement shall be deemed amended to the extent necessary to make it consistent with such decision and the balance of this Agreement shall remain in full force and affect.</w:t>
      </w:r>
      <w:bookmarkStart w:id="50" w:name="_Toc203378793"/>
      <w:bookmarkEnd w:id="49"/>
    </w:p>
    <w:p w14:paraId="7025001B" w14:textId="77777777" w:rsidR="004460E6" w:rsidRPr="006A629A" w:rsidRDefault="004460E6" w:rsidP="004460E6">
      <w:pPr>
        <w:pStyle w:val="ListParagraph"/>
        <w:ind w:firstLine="720"/>
        <w:rPr>
          <w:b/>
          <w:bCs/>
          <w:u w:val="single"/>
        </w:rPr>
      </w:pPr>
    </w:p>
    <w:p w14:paraId="5681FC5A" w14:textId="77777777" w:rsidR="004460E6" w:rsidRPr="006A629A" w:rsidRDefault="004460E6" w:rsidP="004460E6">
      <w:pPr>
        <w:pStyle w:val="ColorfulList-Accent11"/>
        <w:numPr>
          <w:ilvl w:val="1"/>
          <w:numId w:val="2"/>
        </w:numPr>
        <w:ind w:firstLine="720"/>
        <w:jc w:val="both"/>
        <w:outlineLvl w:val="2"/>
      </w:pPr>
      <w:r w:rsidRPr="006A629A">
        <w:rPr>
          <w:b/>
          <w:bCs/>
        </w:rPr>
        <w:t>Force Majeure.</w:t>
      </w:r>
      <w:r w:rsidRPr="006A629A">
        <w:t xml:space="preserve">  Any delay or stoppage in the performance of any obligation under this Agreement which is due to events beyond the reasonable control of the party affected thereby (“</w:t>
      </w:r>
      <w:r w:rsidRPr="006A629A">
        <w:rPr>
          <w:b/>
          <w:bCs/>
        </w:rPr>
        <w:t>Force Majeure Event</w:t>
      </w:r>
      <w:r w:rsidRPr="006A629A">
        <w:t xml:space="preserve">”) will be dealt with as provided for in this Section. For purposes of this Agreement, Force Majeure Events include: pandemics or widespread health crises; strikes; labor disputes; the inability to obtain labor, materials, equipment, or reasonable substitutes therefor; fires; earthquakes, floods, unreasonably severe weather, and other acts of God; governmental restrictions, regulations, or controls; judicial orders; enemy or hostile government actions; wars; civil commotions; or other casualties or other causes beyond the reasonable control of the party obligated to perform. Upon the occurrence of a Force Majeure Event, the affected party shall give written notice thereof to the other party and, thereafter, the party giving notice shall be relieved of the obligation to perform while the circumstances giving rise to the Force Majeure Event persist, and for a reasonable amount of time thereafter. </w:t>
      </w:r>
      <w:bookmarkStart w:id="51" w:name="_Toc203378794"/>
      <w:bookmarkEnd w:id="50"/>
      <w:r w:rsidRPr="006A629A">
        <w:t xml:space="preserve"> </w:t>
      </w:r>
    </w:p>
    <w:p w14:paraId="53BADBF1" w14:textId="77777777" w:rsidR="004460E6" w:rsidRPr="006A629A" w:rsidRDefault="004460E6" w:rsidP="004460E6">
      <w:pPr>
        <w:pStyle w:val="ListParagraph"/>
        <w:ind w:firstLine="720"/>
        <w:rPr>
          <w:b/>
          <w:u w:val="single"/>
        </w:rPr>
      </w:pPr>
    </w:p>
    <w:p w14:paraId="42947ED2" w14:textId="77777777" w:rsidR="004460E6" w:rsidRPr="006A629A" w:rsidRDefault="004460E6" w:rsidP="004460E6">
      <w:pPr>
        <w:pStyle w:val="ColorfulList-Accent11"/>
        <w:numPr>
          <w:ilvl w:val="1"/>
          <w:numId w:val="2"/>
        </w:numPr>
        <w:ind w:firstLine="720"/>
        <w:jc w:val="both"/>
        <w:outlineLvl w:val="2"/>
      </w:pPr>
      <w:r w:rsidRPr="006A629A">
        <w:rPr>
          <w:b/>
        </w:rPr>
        <w:t>Time is of the Essence.</w:t>
      </w:r>
      <w:r w:rsidRPr="006A629A">
        <w:t xml:space="preserve">  Time is of the essence as to this Agreement and every right or responsibility shall be performed within the times specified.</w:t>
      </w:r>
      <w:bookmarkStart w:id="52" w:name="_Toc203378797"/>
      <w:bookmarkEnd w:id="51"/>
    </w:p>
    <w:p w14:paraId="55D22910" w14:textId="77777777" w:rsidR="004460E6" w:rsidRPr="006A629A" w:rsidRDefault="004460E6" w:rsidP="004460E6">
      <w:pPr>
        <w:pStyle w:val="ListParagraph"/>
        <w:ind w:firstLine="720"/>
        <w:rPr>
          <w:b/>
          <w:u w:val="single"/>
        </w:rPr>
      </w:pPr>
    </w:p>
    <w:p w14:paraId="7A7E1E6E" w14:textId="77777777" w:rsidR="004460E6" w:rsidRPr="006A629A" w:rsidRDefault="004460E6" w:rsidP="004460E6">
      <w:pPr>
        <w:pStyle w:val="ColorfulList-Accent11"/>
        <w:numPr>
          <w:ilvl w:val="1"/>
          <w:numId w:val="2"/>
        </w:numPr>
        <w:ind w:firstLine="720"/>
        <w:jc w:val="both"/>
        <w:outlineLvl w:val="2"/>
      </w:pPr>
      <w:r w:rsidRPr="006A629A">
        <w:rPr>
          <w:b/>
        </w:rPr>
        <w:t>Applicable Law.</w:t>
      </w:r>
      <w:r w:rsidRPr="006A629A">
        <w:t xml:space="preserve">  This Agreement is entered into in the State of Utah and shall be construed in accordance with the procedural and substantive provisions of the laws of the State of Utah.</w:t>
      </w:r>
      <w:bookmarkStart w:id="53" w:name="_Toc203378798"/>
      <w:bookmarkEnd w:id="52"/>
    </w:p>
    <w:p w14:paraId="53625713" w14:textId="77777777" w:rsidR="004460E6" w:rsidRPr="006A629A" w:rsidRDefault="004460E6" w:rsidP="004460E6">
      <w:pPr>
        <w:pStyle w:val="ListParagraph"/>
        <w:ind w:firstLine="720"/>
        <w:rPr>
          <w:b/>
          <w:u w:val="single"/>
        </w:rPr>
      </w:pPr>
    </w:p>
    <w:p w14:paraId="7EB34A24" w14:textId="77777777" w:rsidR="004460E6" w:rsidRPr="006A629A" w:rsidRDefault="004460E6" w:rsidP="004460E6">
      <w:pPr>
        <w:pStyle w:val="ColorfulList-Accent11"/>
        <w:numPr>
          <w:ilvl w:val="1"/>
          <w:numId w:val="2"/>
        </w:numPr>
        <w:ind w:firstLine="720"/>
        <w:jc w:val="both"/>
        <w:outlineLvl w:val="2"/>
      </w:pPr>
      <w:r w:rsidRPr="006A629A">
        <w:rPr>
          <w:b/>
        </w:rPr>
        <w:t>Venue.</w:t>
      </w:r>
      <w:r w:rsidRPr="006A629A">
        <w:t xml:space="preserve"> Any action to interpret or enforce this Agreement shall be brought only in the district court for the judicial district where the Property is located.</w:t>
      </w:r>
      <w:bookmarkStart w:id="54" w:name="_Toc203378766"/>
      <w:bookmarkEnd w:id="53"/>
    </w:p>
    <w:p w14:paraId="3F3049E7" w14:textId="77777777" w:rsidR="004460E6" w:rsidRPr="006A629A" w:rsidRDefault="004460E6" w:rsidP="004460E6">
      <w:pPr>
        <w:pStyle w:val="ListParagraph"/>
        <w:ind w:firstLine="720"/>
        <w:rPr>
          <w:b/>
          <w:bCs/>
          <w:u w:val="single"/>
        </w:rPr>
      </w:pPr>
    </w:p>
    <w:p w14:paraId="3A900274" w14:textId="77777777" w:rsidR="004460E6" w:rsidRPr="006A629A" w:rsidRDefault="004460E6" w:rsidP="004460E6">
      <w:pPr>
        <w:pStyle w:val="ColorfulList-Accent11"/>
        <w:numPr>
          <w:ilvl w:val="1"/>
          <w:numId w:val="2"/>
        </w:numPr>
        <w:ind w:firstLine="720"/>
        <w:jc w:val="both"/>
        <w:outlineLvl w:val="2"/>
      </w:pPr>
      <w:r w:rsidRPr="006A629A">
        <w:rPr>
          <w:b/>
          <w:bCs/>
        </w:rPr>
        <w:t>Entire Agreement and Amendment.</w:t>
      </w:r>
      <w:r w:rsidRPr="006A629A">
        <w:t xml:space="preserve">  This Agreement and all exhibits hereto constitute the entire agreement between the parties and may not be amended, modified, or supplemented except in a written instrument signed by both Developer and the City.</w:t>
      </w:r>
      <w:bookmarkEnd w:id="54"/>
      <w:r w:rsidRPr="006A629A">
        <w:t xml:space="preserve"> The City and a Sub-Developer may modify the provisions of this Agreement </w:t>
      </w:r>
      <w:r w:rsidRPr="006A629A">
        <w:rPr>
          <w:b/>
          <w:bCs/>
          <w:u w:val="single"/>
        </w:rPr>
        <w:t>but only</w:t>
      </w:r>
      <w:r w:rsidRPr="006A629A">
        <w:t xml:space="preserve"> to the extent they affect the portion of the Property owned by such Sub-Developer.</w:t>
      </w:r>
      <w:bookmarkStart w:id="55" w:name="_Toc245285749"/>
    </w:p>
    <w:p w14:paraId="41BAE652" w14:textId="77777777" w:rsidR="004460E6" w:rsidRPr="006A629A" w:rsidRDefault="004460E6" w:rsidP="004460E6">
      <w:pPr>
        <w:pStyle w:val="ListParagraph"/>
        <w:ind w:firstLine="720"/>
        <w:rPr>
          <w:b/>
          <w:bCs/>
          <w:u w:val="single"/>
        </w:rPr>
      </w:pPr>
    </w:p>
    <w:p w14:paraId="3A22AAE3" w14:textId="77777777" w:rsidR="004460E6" w:rsidRPr="006A629A" w:rsidRDefault="004460E6" w:rsidP="004460E6">
      <w:pPr>
        <w:pStyle w:val="ColorfulList-Accent11"/>
        <w:numPr>
          <w:ilvl w:val="1"/>
          <w:numId w:val="2"/>
        </w:numPr>
        <w:ind w:firstLine="720"/>
        <w:jc w:val="both"/>
        <w:outlineLvl w:val="2"/>
      </w:pPr>
      <w:r w:rsidRPr="00176B2E">
        <w:rPr>
          <w:b/>
          <w:bCs/>
        </w:rPr>
        <w:t>Mutual Drafting.</w:t>
      </w:r>
      <w:r w:rsidRPr="006A629A">
        <w:rPr>
          <w:bCs/>
        </w:rPr>
        <w:t xml:space="preserve">  Each party has participated in negotiating and drafting this Agreement and therefore no provision of this Agreement shall be construed for or against any party based on which party drafted any particular portion of this Agreement.</w:t>
      </w:r>
      <w:bookmarkStart w:id="56" w:name="_Toc203378800"/>
      <w:bookmarkEnd w:id="55"/>
    </w:p>
    <w:p w14:paraId="5F028ACC" w14:textId="77777777" w:rsidR="004460E6" w:rsidRPr="006A629A" w:rsidRDefault="004460E6" w:rsidP="004460E6">
      <w:pPr>
        <w:pStyle w:val="ListParagraph"/>
        <w:ind w:firstLine="720"/>
        <w:rPr>
          <w:b/>
          <w:u w:val="single"/>
        </w:rPr>
      </w:pPr>
    </w:p>
    <w:p w14:paraId="7F93A71F" w14:textId="77777777" w:rsidR="004460E6" w:rsidRPr="006A629A" w:rsidRDefault="004460E6" w:rsidP="004460E6">
      <w:pPr>
        <w:pStyle w:val="ColorfulList-Accent11"/>
        <w:numPr>
          <w:ilvl w:val="1"/>
          <w:numId w:val="2"/>
        </w:numPr>
        <w:ind w:firstLine="720"/>
        <w:jc w:val="both"/>
        <w:outlineLvl w:val="2"/>
      </w:pPr>
      <w:r w:rsidRPr="00176B2E">
        <w:rPr>
          <w:b/>
        </w:rPr>
        <w:t>Authority.</w:t>
      </w:r>
      <w:r w:rsidRPr="006A629A">
        <w:t xml:space="preserve">  The parties to this Agreement each warrant that they have the necessary authority to execute this Agreement. By its execution of this Agreement, the City represents and warrants that this Agreement and the execution and recording hereof have been approved by the vote of the City Council at a duly noticed meeting held for that purpose.</w:t>
      </w:r>
      <w:bookmarkEnd w:id="56"/>
    </w:p>
    <w:p w14:paraId="5E7F497F" w14:textId="77777777" w:rsidR="004460E6" w:rsidRPr="006A629A" w:rsidRDefault="004460E6" w:rsidP="004460E6">
      <w:pPr>
        <w:widowControl/>
        <w:autoSpaceDE/>
        <w:autoSpaceDN/>
        <w:adjustRightInd/>
        <w:spacing w:after="160" w:line="259" w:lineRule="auto"/>
        <w:jc w:val="center"/>
      </w:pPr>
      <w:r w:rsidRPr="006A629A">
        <w:t>[</w:t>
      </w:r>
      <w:r w:rsidRPr="006A629A">
        <w:rPr>
          <w:i/>
          <w:iCs/>
        </w:rPr>
        <w:t>End of Agreement. Signature Pages Follow.</w:t>
      </w:r>
      <w:r w:rsidRPr="006A629A">
        <w:t>]</w:t>
      </w:r>
      <w:r w:rsidRPr="006A629A">
        <w:br w:type="page"/>
      </w:r>
    </w:p>
    <w:p w14:paraId="54336314" w14:textId="77777777" w:rsidR="004460E6" w:rsidRPr="006A629A" w:rsidRDefault="004460E6" w:rsidP="004460E6">
      <w:pPr>
        <w:pStyle w:val="ColorfulList-Accent11"/>
        <w:ind w:left="0"/>
        <w:jc w:val="both"/>
        <w:outlineLvl w:val="2"/>
      </w:pPr>
      <w:r w:rsidRPr="006A629A">
        <w:lastRenderedPageBreak/>
        <w:tab/>
        <w:t>The parties hereto have executed the foregoing Agreement by and through their respective, duly authorized representatives as of the day and year last written below.</w:t>
      </w:r>
    </w:p>
    <w:p w14:paraId="526CDD37" w14:textId="77777777" w:rsidR="004460E6" w:rsidRPr="006A629A" w:rsidRDefault="004460E6" w:rsidP="004460E6">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rPr>
          <w:szCs w:val="24"/>
        </w:rPr>
      </w:pPr>
      <w:r w:rsidRPr="006A629A">
        <w:rPr>
          <w:szCs w:val="24"/>
        </w:rPr>
        <w:tab/>
      </w:r>
      <w:r w:rsidRPr="006A629A">
        <w:rPr>
          <w:szCs w:val="24"/>
        </w:rPr>
        <w:tab/>
      </w:r>
      <w:r w:rsidRPr="006A629A">
        <w:rPr>
          <w:szCs w:val="24"/>
        </w:rPr>
        <w:tab/>
      </w:r>
      <w:r w:rsidRPr="006A629A">
        <w:rPr>
          <w:szCs w:val="24"/>
        </w:rPr>
        <w:tab/>
      </w:r>
      <w:r w:rsidRPr="006A629A">
        <w:rPr>
          <w:szCs w:val="24"/>
        </w:rPr>
        <w:tab/>
      </w:r>
      <w:r w:rsidRPr="006A629A">
        <w:rPr>
          <w:szCs w:val="24"/>
        </w:rPr>
        <w:tab/>
      </w:r>
    </w:p>
    <w:p w14:paraId="356F76D9" w14:textId="77777777" w:rsidR="004460E6" w:rsidRPr="006A629A" w:rsidRDefault="004460E6" w:rsidP="004460E6">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rPr>
          <w:b/>
          <w:bCs/>
          <w:szCs w:val="24"/>
        </w:rPr>
      </w:pPr>
      <w:r w:rsidRPr="006A629A">
        <w:rPr>
          <w:szCs w:val="24"/>
        </w:rPr>
        <w:tab/>
      </w:r>
      <w:r w:rsidRPr="006A629A">
        <w:rPr>
          <w:szCs w:val="24"/>
        </w:rPr>
        <w:tab/>
      </w:r>
      <w:r w:rsidRPr="006A629A">
        <w:rPr>
          <w:szCs w:val="24"/>
        </w:rPr>
        <w:tab/>
      </w:r>
      <w:r w:rsidRPr="006A629A">
        <w:rPr>
          <w:szCs w:val="24"/>
        </w:rPr>
        <w:tab/>
      </w:r>
      <w:r w:rsidRPr="006A629A">
        <w:rPr>
          <w:szCs w:val="24"/>
        </w:rPr>
        <w:tab/>
      </w:r>
      <w:r w:rsidRPr="006A629A">
        <w:rPr>
          <w:szCs w:val="24"/>
        </w:rPr>
        <w:tab/>
      </w:r>
      <w:r w:rsidRPr="006A629A">
        <w:rPr>
          <w:b/>
          <w:bCs/>
          <w:szCs w:val="24"/>
        </w:rPr>
        <w:t>CITY:</w:t>
      </w:r>
    </w:p>
    <w:p w14:paraId="102F43F1" w14:textId="77777777" w:rsidR="004460E6" w:rsidRPr="006A629A" w:rsidRDefault="004460E6" w:rsidP="004460E6">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rPr>
          <w:b/>
          <w:bCs/>
          <w:szCs w:val="24"/>
        </w:rPr>
      </w:pPr>
    </w:p>
    <w:p w14:paraId="004E379E" w14:textId="3502728B" w:rsidR="004460E6" w:rsidRPr="006A629A" w:rsidRDefault="004460E6" w:rsidP="004460E6">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4320"/>
        <w:rPr>
          <w:szCs w:val="24"/>
        </w:rPr>
      </w:pPr>
      <w:del w:id="57" w:author="Kim Holindrake" w:date="2025-08-28T14:52:00Z" w16du:dateUtc="2025-08-28T20:52:00Z">
        <w:r w:rsidRPr="006A629A" w:rsidDel="00F70488">
          <w:rPr>
            <w:b/>
            <w:bCs/>
            <w:szCs w:val="24"/>
          </w:rPr>
          <w:delText xml:space="preserve">City of </w:delText>
        </w:r>
      </w:del>
      <w:r w:rsidRPr="006A629A">
        <w:rPr>
          <w:b/>
          <w:bCs/>
          <w:szCs w:val="24"/>
        </w:rPr>
        <w:t>Payson</w:t>
      </w:r>
      <w:ins w:id="58" w:author="Kim Holindrake" w:date="2025-08-28T14:52:00Z" w16du:dateUtc="2025-08-28T20:52:00Z">
        <w:r w:rsidR="00F70488">
          <w:rPr>
            <w:b/>
            <w:bCs/>
            <w:szCs w:val="24"/>
          </w:rPr>
          <w:t xml:space="preserve"> City</w:t>
        </w:r>
      </w:ins>
      <w:del w:id="59" w:author="Kim Holindrake" w:date="2025-08-28T14:52:00Z" w16du:dateUtc="2025-08-28T20:52:00Z">
        <w:r w:rsidRPr="006A629A" w:rsidDel="00F70488">
          <w:rPr>
            <w:szCs w:val="24"/>
          </w:rPr>
          <w:delText>,</w:delText>
        </w:r>
      </w:del>
      <w:ins w:id="60" w:author="Kim Holindrake" w:date="2025-08-28T14:52:00Z" w16du:dateUtc="2025-08-28T20:52:00Z">
        <w:r w:rsidR="00F70488">
          <w:rPr>
            <w:szCs w:val="24"/>
          </w:rPr>
          <w:t>,</w:t>
        </w:r>
      </w:ins>
      <w:r w:rsidRPr="006A629A">
        <w:rPr>
          <w:szCs w:val="24"/>
        </w:rPr>
        <w:t xml:space="preserve"> </w:t>
      </w:r>
    </w:p>
    <w:p w14:paraId="53B84B50" w14:textId="77777777" w:rsidR="004460E6" w:rsidRPr="006A629A" w:rsidRDefault="004460E6" w:rsidP="004460E6">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4320"/>
        <w:rPr>
          <w:szCs w:val="24"/>
        </w:rPr>
      </w:pPr>
      <w:r w:rsidRPr="006A629A">
        <w:rPr>
          <w:szCs w:val="24"/>
        </w:rPr>
        <w:t xml:space="preserve">a </w:t>
      </w:r>
      <w:r>
        <w:rPr>
          <w:szCs w:val="24"/>
        </w:rPr>
        <w:t>Utah municipal corporation</w:t>
      </w:r>
    </w:p>
    <w:p w14:paraId="602E2EA1" w14:textId="77777777" w:rsidR="004460E6" w:rsidRPr="006A629A" w:rsidRDefault="004460E6" w:rsidP="004460E6">
      <w:pPr>
        <w:widowControl/>
        <w:jc w:val="both"/>
      </w:pPr>
      <w:r w:rsidRPr="006A629A">
        <w:tab/>
      </w:r>
    </w:p>
    <w:p w14:paraId="66BFB44C" w14:textId="5BFC7D83" w:rsidR="004460E6" w:rsidRPr="006A629A" w:rsidRDefault="004460E6" w:rsidP="004460E6">
      <w:pPr>
        <w:widowControl/>
        <w:jc w:val="both"/>
      </w:pPr>
      <w:r w:rsidRPr="006A629A">
        <w:tab/>
      </w:r>
      <w:r w:rsidRPr="006A629A">
        <w:tab/>
      </w:r>
      <w:r w:rsidRPr="006A629A">
        <w:tab/>
      </w:r>
      <w:r w:rsidRPr="006A629A">
        <w:tab/>
      </w:r>
      <w:r w:rsidRPr="006A629A">
        <w:tab/>
      </w:r>
      <w:r w:rsidRPr="006A629A">
        <w:tab/>
        <w:t xml:space="preserve">By: </w:t>
      </w:r>
      <w:r w:rsidRPr="006A629A">
        <w:rPr>
          <w:u w:val="single"/>
        </w:rPr>
        <w:tab/>
      </w:r>
      <w:r w:rsidRPr="006A629A">
        <w:rPr>
          <w:u w:val="single"/>
        </w:rPr>
        <w:tab/>
      </w:r>
      <w:r w:rsidRPr="006A629A">
        <w:rPr>
          <w:u w:val="single"/>
        </w:rPr>
        <w:tab/>
      </w:r>
      <w:r w:rsidRPr="006A629A">
        <w:rPr>
          <w:u w:val="single"/>
        </w:rPr>
        <w:tab/>
      </w:r>
      <w:r w:rsidRPr="006A629A">
        <w:rPr>
          <w:u w:val="single"/>
        </w:rPr>
        <w:tab/>
      </w:r>
      <w:r w:rsidRPr="006A629A">
        <w:rPr>
          <w:u w:val="single"/>
        </w:rPr>
        <w:tab/>
      </w:r>
      <w:r w:rsidRPr="006A629A">
        <w:rPr>
          <w:u w:val="single"/>
        </w:rPr>
        <w:tab/>
      </w:r>
    </w:p>
    <w:p w14:paraId="6374B155" w14:textId="77777777" w:rsidR="004460E6" w:rsidRPr="006A629A" w:rsidRDefault="004460E6" w:rsidP="004460E6">
      <w:pPr>
        <w:widowControl/>
        <w:jc w:val="both"/>
      </w:pPr>
      <w:r w:rsidRPr="006A629A">
        <w:tab/>
      </w:r>
      <w:r w:rsidRPr="006A629A">
        <w:tab/>
      </w:r>
      <w:r w:rsidRPr="006A629A">
        <w:tab/>
      </w:r>
      <w:r w:rsidRPr="006A629A">
        <w:tab/>
      </w:r>
      <w:r w:rsidRPr="006A629A">
        <w:tab/>
      </w:r>
      <w:r w:rsidRPr="006A629A">
        <w:tab/>
      </w:r>
    </w:p>
    <w:p w14:paraId="0EC3EF09" w14:textId="7A44A5DF" w:rsidR="004460E6" w:rsidRPr="006A629A" w:rsidRDefault="004460E6" w:rsidP="004460E6">
      <w:pPr>
        <w:widowControl/>
        <w:ind w:left="3600" w:firstLine="720"/>
        <w:jc w:val="both"/>
        <w:rPr>
          <w:u w:val="single"/>
        </w:rPr>
      </w:pPr>
      <w:r w:rsidRPr="006A629A">
        <w:t>Printed Name:</w:t>
      </w:r>
      <w:ins w:id="61" w:author="Kim Holindrake" w:date="2025-08-28T14:53:00Z" w16du:dateUtc="2025-08-28T20:53:00Z">
        <w:r w:rsidR="00F70488">
          <w:t xml:space="preserve"> William R. Wright</w:t>
        </w:r>
      </w:ins>
      <w:del w:id="62" w:author="Kim Holindrake" w:date="2025-08-28T14:53:00Z" w16du:dateUtc="2025-08-28T20:53:00Z">
        <w:r w:rsidRPr="006A629A" w:rsidDel="00F70488">
          <w:delText xml:space="preserve"> </w:delText>
        </w:r>
        <w:r w:rsidRPr="006A629A" w:rsidDel="00F70488">
          <w:rPr>
            <w:u w:val="single"/>
          </w:rPr>
          <w:tab/>
        </w:r>
        <w:r w:rsidRPr="006A629A" w:rsidDel="00F70488">
          <w:rPr>
            <w:u w:val="single"/>
          </w:rPr>
          <w:tab/>
        </w:r>
        <w:r w:rsidRPr="006A629A" w:rsidDel="00F70488">
          <w:rPr>
            <w:u w:val="single"/>
          </w:rPr>
          <w:tab/>
        </w:r>
        <w:r w:rsidRPr="006A629A" w:rsidDel="00F70488">
          <w:rPr>
            <w:u w:val="single"/>
          </w:rPr>
          <w:tab/>
        </w:r>
        <w:r w:rsidRPr="006A629A" w:rsidDel="00F70488">
          <w:rPr>
            <w:u w:val="single"/>
          </w:rPr>
          <w:tab/>
        </w:r>
      </w:del>
    </w:p>
    <w:p w14:paraId="0DB5E7FE" w14:textId="77777777" w:rsidR="004460E6" w:rsidRPr="006A629A" w:rsidRDefault="004460E6" w:rsidP="004460E6">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rPr>
          <w:szCs w:val="24"/>
        </w:rPr>
      </w:pPr>
      <w:r w:rsidRPr="006A629A">
        <w:rPr>
          <w:szCs w:val="24"/>
        </w:rPr>
        <w:tab/>
      </w:r>
      <w:r w:rsidRPr="006A629A">
        <w:rPr>
          <w:szCs w:val="24"/>
        </w:rPr>
        <w:tab/>
      </w:r>
      <w:r w:rsidRPr="006A629A">
        <w:rPr>
          <w:szCs w:val="24"/>
        </w:rPr>
        <w:tab/>
      </w:r>
      <w:r w:rsidRPr="006A629A">
        <w:rPr>
          <w:szCs w:val="24"/>
        </w:rPr>
        <w:tab/>
      </w:r>
      <w:r w:rsidRPr="006A629A">
        <w:rPr>
          <w:szCs w:val="24"/>
        </w:rPr>
        <w:tab/>
      </w:r>
      <w:r w:rsidRPr="006A629A">
        <w:rPr>
          <w:szCs w:val="24"/>
        </w:rPr>
        <w:tab/>
      </w:r>
    </w:p>
    <w:p w14:paraId="1691A5D6" w14:textId="51DDBEEA" w:rsidR="004460E6" w:rsidRPr="006A629A" w:rsidRDefault="004460E6" w:rsidP="004460E6">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3600" w:firstLine="720"/>
        <w:rPr>
          <w:szCs w:val="24"/>
        </w:rPr>
      </w:pPr>
      <w:r w:rsidRPr="006A629A">
        <w:rPr>
          <w:szCs w:val="24"/>
        </w:rPr>
        <w:t xml:space="preserve">Title: </w:t>
      </w:r>
      <w:ins w:id="63" w:author="Kim Holindrake" w:date="2025-08-28T14:53:00Z" w16du:dateUtc="2025-08-28T20:53:00Z">
        <w:r w:rsidR="00F70488">
          <w:rPr>
            <w:szCs w:val="24"/>
          </w:rPr>
          <w:t>Mayor</w:t>
        </w:r>
      </w:ins>
      <w:del w:id="64" w:author="Kim Holindrake" w:date="2025-08-28T14:53:00Z" w16du:dateUtc="2025-08-28T20:53:00Z">
        <w:r w:rsidRPr="006A629A" w:rsidDel="00F70488">
          <w:rPr>
            <w:szCs w:val="24"/>
            <w:u w:val="single"/>
          </w:rPr>
          <w:tab/>
        </w:r>
        <w:r w:rsidRPr="006A629A" w:rsidDel="00F70488">
          <w:rPr>
            <w:szCs w:val="24"/>
            <w:u w:val="single"/>
          </w:rPr>
          <w:tab/>
        </w:r>
        <w:r w:rsidRPr="006A629A" w:rsidDel="00F70488">
          <w:rPr>
            <w:szCs w:val="24"/>
            <w:u w:val="single"/>
          </w:rPr>
          <w:tab/>
        </w:r>
        <w:r w:rsidRPr="006A629A" w:rsidDel="00F70488">
          <w:rPr>
            <w:szCs w:val="24"/>
            <w:u w:val="single"/>
          </w:rPr>
          <w:tab/>
        </w:r>
        <w:r w:rsidRPr="006A629A" w:rsidDel="00F70488">
          <w:rPr>
            <w:szCs w:val="24"/>
            <w:u w:val="single"/>
          </w:rPr>
          <w:tab/>
        </w:r>
        <w:r w:rsidRPr="006A629A" w:rsidDel="00F70488">
          <w:rPr>
            <w:szCs w:val="24"/>
            <w:u w:val="single"/>
          </w:rPr>
          <w:tab/>
        </w:r>
        <w:r w:rsidRPr="006A629A" w:rsidDel="00F70488">
          <w:rPr>
            <w:szCs w:val="24"/>
            <w:u w:val="single"/>
          </w:rPr>
          <w:tab/>
        </w:r>
      </w:del>
    </w:p>
    <w:p w14:paraId="6C93BCCF" w14:textId="77777777" w:rsidR="004460E6" w:rsidRPr="006A629A" w:rsidRDefault="004460E6" w:rsidP="004460E6">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rPr>
          <w:szCs w:val="24"/>
        </w:rPr>
      </w:pPr>
      <w:r w:rsidRPr="006A629A">
        <w:rPr>
          <w:szCs w:val="24"/>
        </w:rPr>
        <w:tab/>
      </w:r>
      <w:r w:rsidRPr="006A629A">
        <w:rPr>
          <w:szCs w:val="24"/>
        </w:rPr>
        <w:tab/>
      </w:r>
      <w:r w:rsidRPr="006A629A">
        <w:rPr>
          <w:szCs w:val="24"/>
        </w:rPr>
        <w:tab/>
      </w:r>
      <w:r w:rsidRPr="006A629A">
        <w:rPr>
          <w:szCs w:val="24"/>
        </w:rPr>
        <w:tab/>
      </w:r>
      <w:r w:rsidRPr="006A629A">
        <w:rPr>
          <w:szCs w:val="24"/>
        </w:rPr>
        <w:tab/>
      </w:r>
      <w:r w:rsidRPr="006A629A">
        <w:rPr>
          <w:szCs w:val="24"/>
        </w:rPr>
        <w:tab/>
      </w:r>
    </w:p>
    <w:p w14:paraId="7ABF48A2" w14:textId="77777777" w:rsidR="004460E6" w:rsidRPr="006A629A" w:rsidRDefault="004460E6" w:rsidP="004460E6">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4320"/>
        <w:rPr>
          <w:szCs w:val="24"/>
          <w:u w:val="single"/>
        </w:rPr>
      </w:pPr>
      <w:r w:rsidRPr="006A629A">
        <w:rPr>
          <w:szCs w:val="24"/>
        </w:rPr>
        <w:t xml:space="preserve">Date: </w:t>
      </w:r>
      <w:r w:rsidRPr="006A629A">
        <w:rPr>
          <w:szCs w:val="24"/>
          <w:u w:val="single"/>
        </w:rPr>
        <w:tab/>
      </w:r>
      <w:r w:rsidRPr="006A629A">
        <w:rPr>
          <w:szCs w:val="24"/>
          <w:u w:val="single"/>
        </w:rPr>
        <w:tab/>
      </w:r>
      <w:r w:rsidRPr="006A629A">
        <w:rPr>
          <w:szCs w:val="24"/>
          <w:u w:val="single"/>
        </w:rPr>
        <w:tab/>
      </w:r>
      <w:r w:rsidRPr="006A629A">
        <w:rPr>
          <w:szCs w:val="24"/>
          <w:u w:val="single"/>
        </w:rPr>
        <w:tab/>
      </w:r>
      <w:r w:rsidRPr="006A629A">
        <w:rPr>
          <w:szCs w:val="24"/>
          <w:u w:val="single"/>
        </w:rPr>
        <w:tab/>
      </w:r>
      <w:r w:rsidRPr="006A629A">
        <w:rPr>
          <w:szCs w:val="24"/>
          <w:u w:val="single"/>
        </w:rPr>
        <w:tab/>
      </w:r>
      <w:r w:rsidRPr="006A629A">
        <w:rPr>
          <w:szCs w:val="24"/>
          <w:u w:val="single"/>
        </w:rPr>
        <w:tab/>
      </w:r>
    </w:p>
    <w:p w14:paraId="17525D60" w14:textId="77777777" w:rsidR="004460E6" w:rsidRPr="006A629A" w:rsidRDefault="004460E6" w:rsidP="004460E6">
      <w:pPr>
        <w:widowControl/>
        <w:jc w:val="both"/>
      </w:pPr>
    </w:p>
    <w:p w14:paraId="4DD4DC5A" w14:textId="77777777" w:rsidR="004460E6" w:rsidRPr="006A629A" w:rsidRDefault="004460E6" w:rsidP="004460E6">
      <w:pPr>
        <w:widowControl/>
        <w:jc w:val="both"/>
      </w:pPr>
    </w:p>
    <w:p w14:paraId="7A165689" w14:textId="77777777" w:rsidR="004460E6" w:rsidRPr="006A629A" w:rsidRDefault="004460E6" w:rsidP="004460E6">
      <w:pPr>
        <w:widowControl/>
        <w:jc w:val="both"/>
      </w:pPr>
    </w:p>
    <w:p w14:paraId="4602D0E9" w14:textId="3FD743A5" w:rsidR="004460E6" w:rsidRDefault="004460E6" w:rsidP="004460E6">
      <w:pPr>
        <w:widowControl/>
        <w:jc w:val="both"/>
        <w:rPr>
          <w:ins w:id="65" w:author="Kim Holindrake" w:date="2025-08-28T14:54:00Z" w16du:dateUtc="2025-08-28T20:54:00Z"/>
        </w:rPr>
      </w:pPr>
      <w:r w:rsidRPr="006A629A">
        <w:t xml:space="preserve">Approved as to form: </w:t>
      </w:r>
      <w:r w:rsidRPr="006A629A">
        <w:tab/>
      </w:r>
      <w:r w:rsidRPr="006A629A">
        <w:tab/>
      </w:r>
      <w:r w:rsidRPr="006A629A">
        <w:tab/>
      </w:r>
      <w:r w:rsidRPr="006A629A">
        <w:tab/>
        <w:t>Attest:</w:t>
      </w:r>
    </w:p>
    <w:p w14:paraId="64AAA7AE" w14:textId="77777777" w:rsidR="00F70488" w:rsidRPr="006A629A" w:rsidRDefault="00F70488" w:rsidP="004460E6">
      <w:pPr>
        <w:widowControl/>
        <w:jc w:val="both"/>
      </w:pPr>
    </w:p>
    <w:p w14:paraId="75156052" w14:textId="77777777" w:rsidR="004460E6" w:rsidRPr="006A629A" w:rsidRDefault="004460E6" w:rsidP="004460E6">
      <w:pPr>
        <w:widowControl/>
        <w:jc w:val="both"/>
      </w:pPr>
    </w:p>
    <w:p w14:paraId="501D1649" w14:textId="6279A9F1" w:rsidR="004460E6" w:rsidRPr="006A629A" w:rsidRDefault="00F70488" w:rsidP="004460E6">
      <w:pPr>
        <w:widowControl/>
        <w:jc w:val="both"/>
      </w:pPr>
      <w:ins w:id="66" w:author="Kim Holindrake" w:date="2025-08-28T14:53:00Z" w16du:dateUtc="2025-08-28T20:53:00Z">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ins>
      <w:del w:id="67" w:author="Kim Holindrake" w:date="2025-08-28T14:53:00Z" w16du:dateUtc="2025-08-28T20:53:00Z">
        <w:r w:rsidR="004460E6" w:rsidRPr="006A629A" w:rsidDel="00F70488">
          <w:delText>________________________</w:delText>
        </w:r>
        <w:r w:rsidR="004460E6" w:rsidRPr="006A629A" w:rsidDel="00F70488">
          <w:tab/>
        </w:r>
        <w:r w:rsidR="004460E6" w:rsidRPr="006A629A" w:rsidDel="00F70488">
          <w:tab/>
          <w:delText>________________________</w:delText>
        </w:r>
      </w:del>
    </w:p>
    <w:p w14:paraId="06ECC8F6" w14:textId="5C922E38" w:rsidR="004460E6" w:rsidRDefault="00F70488" w:rsidP="004460E6">
      <w:pPr>
        <w:widowControl/>
        <w:jc w:val="both"/>
        <w:rPr>
          <w:ins w:id="68" w:author="Kim Holindrake" w:date="2025-08-28T14:58:00Z" w16du:dateUtc="2025-08-28T20:58:00Z"/>
        </w:rPr>
      </w:pPr>
      <w:ins w:id="69" w:author="Kim Holindrake" w:date="2025-08-28T14:54:00Z" w16du:dateUtc="2025-08-28T20:54:00Z">
        <w:r>
          <w:t xml:space="preserve">Brandon Dalley, </w:t>
        </w:r>
      </w:ins>
      <w:r w:rsidR="004460E6" w:rsidRPr="006A629A">
        <w:t xml:space="preserve">City Attorney </w:t>
      </w:r>
      <w:r w:rsidR="004460E6" w:rsidRPr="006A629A">
        <w:tab/>
      </w:r>
      <w:r w:rsidR="004460E6" w:rsidRPr="006A629A">
        <w:tab/>
      </w:r>
      <w:del w:id="70" w:author="Kim Holindrake" w:date="2025-08-28T14:54:00Z" w16du:dateUtc="2025-08-28T20:54:00Z">
        <w:r w:rsidR="004460E6" w:rsidRPr="006A629A" w:rsidDel="00F70488">
          <w:tab/>
        </w:r>
        <w:r w:rsidR="004460E6" w:rsidRPr="006A629A" w:rsidDel="00F70488">
          <w:tab/>
        </w:r>
        <w:r w:rsidR="004460E6" w:rsidRPr="006A629A" w:rsidDel="00F70488">
          <w:tab/>
        </w:r>
      </w:del>
      <w:ins w:id="71" w:author="Kim Holindrake" w:date="2025-08-28T14:54:00Z" w16du:dateUtc="2025-08-28T20:54:00Z">
        <w:r>
          <w:t xml:space="preserve">Kim E. Holindrake, </w:t>
        </w:r>
      </w:ins>
      <w:r w:rsidR="004460E6" w:rsidRPr="006A629A">
        <w:t>City Recorder</w:t>
      </w:r>
    </w:p>
    <w:p w14:paraId="36C0532E" w14:textId="77777777" w:rsidR="00F70488" w:rsidRDefault="00F70488" w:rsidP="004460E6">
      <w:pPr>
        <w:widowControl/>
        <w:jc w:val="both"/>
        <w:rPr>
          <w:ins w:id="72" w:author="Kim Holindrake" w:date="2025-08-28T14:58:00Z" w16du:dateUtc="2025-08-28T20:58:00Z"/>
        </w:rPr>
      </w:pPr>
    </w:p>
    <w:p w14:paraId="122B62C4" w14:textId="77777777" w:rsidR="00F70488" w:rsidRDefault="00F70488" w:rsidP="00F70488">
      <w:pPr>
        <w:rPr>
          <w:ins w:id="73" w:author="Kim Holindrake" w:date="2025-08-28T14:58:00Z" w16du:dateUtc="2025-08-28T20:58:00Z"/>
        </w:rPr>
      </w:pPr>
    </w:p>
    <w:p w14:paraId="0372D2F4" w14:textId="77777777" w:rsidR="00F70488" w:rsidRDefault="00F70488" w:rsidP="00F70488">
      <w:pPr>
        <w:rPr>
          <w:ins w:id="74" w:author="Kim Holindrake" w:date="2025-08-28T14:58:00Z" w16du:dateUtc="2025-08-28T20:58:00Z"/>
        </w:rPr>
      </w:pPr>
    </w:p>
    <w:p w14:paraId="23620C42" w14:textId="0BAEDA1D" w:rsidR="00F70488" w:rsidRDefault="00F70488" w:rsidP="00F70488">
      <w:pPr>
        <w:rPr>
          <w:ins w:id="75" w:author="Kim Holindrake" w:date="2025-08-28T14:58:00Z" w16du:dateUtc="2025-08-28T20:58:00Z"/>
        </w:rPr>
      </w:pPr>
      <w:ins w:id="76" w:author="Kim Holindrake" w:date="2025-08-28T14:58:00Z" w16du:dateUtc="2025-08-28T20:58:00Z">
        <w:r>
          <w:t>S</w:t>
        </w:r>
        <w:r>
          <w:t>TATE OF UTAH</w:t>
        </w:r>
        <w:r>
          <w:tab/>
          <w:t>)</w:t>
        </w:r>
      </w:ins>
    </w:p>
    <w:p w14:paraId="037CF94D" w14:textId="77777777" w:rsidR="00F70488" w:rsidRDefault="00F70488" w:rsidP="00F70488">
      <w:pPr>
        <w:rPr>
          <w:ins w:id="77" w:author="Kim Holindrake" w:date="2025-08-28T14:58:00Z" w16du:dateUtc="2025-08-28T20:58:00Z"/>
        </w:rPr>
      </w:pPr>
      <w:ins w:id="78" w:author="Kim Holindrake" w:date="2025-08-28T14:58:00Z" w16du:dateUtc="2025-08-28T20:58:00Z">
        <w:r>
          <w:tab/>
        </w:r>
        <w:r>
          <w:tab/>
        </w:r>
        <w:r>
          <w:tab/>
          <w:t>§</w:t>
        </w:r>
      </w:ins>
    </w:p>
    <w:p w14:paraId="6C74B0B9" w14:textId="0467A32E" w:rsidR="00F70488" w:rsidRDefault="00F70488" w:rsidP="00F70488">
      <w:pPr>
        <w:rPr>
          <w:ins w:id="79" w:author="Kim Holindrake" w:date="2025-08-28T14:58:00Z" w16du:dateUtc="2025-08-28T20:58:00Z"/>
        </w:rPr>
      </w:pPr>
      <w:ins w:id="80" w:author="Kim Holindrake" w:date="2025-08-28T14:58:00Z" w16du:dateUtc="2025-08-28T20:58:00Z">
        <w:r>
          <w:t>COUNTY OF UTAH</w:t>
        </w:r>
        <w:r>
          <w:tab/>
          <w:t>)</w:t>
        </w:r>
      </w:ins>
    </w:p>
    <w:p w14:paraId="53AC9A6C" w14:textId="77777777" w:rsidR="00F70488" w:rsidRDefault="00F70488" w:rsidP="00F70488">
      <w:pPr>
        <w:rPr>
          <w:ins w:id="81" w:author="Kim Holindrake" w:date="2025-08-28T14:58:00Z" w16du:dateUtc="2025-08-28T20:58:00Z"/>
        </w:rPr>
      </w:pPr>
    </w:p>
    <w:p w14:paraId="1FAD0CC2" w14:textId="28C6D512" w:rsidR="00F70488" w:rsidRDefault="00F70488" w:rsidP="00F70488">
      <w:pPr>
        <w:rPr>
          <w:ins w:id="82" w:author="Kim Holindrake" w:date="2025-08-28T14:58:00Z" w16du:dateUtc="2025-08-28T20:58:00Z"/>
        </w:rPr>
      </w:pPr>
      <w:ins w:id="83" w:author="Kim Holindrake" w:date="2025-08-28T14:58:00Z" w16du:dateUtc="2025-08-28T20:58:00Z">
        <w:r>
          <w:t xml:space="preserve">On this </w:t>
        </w:r>
      </w:ins>
      <w:ins w:id="84" w:author="Kim Holindrake" w:date="2025-08-28T14:59:00Z" w16du:dateUtc="2025-08-28T20:59:00Z">
        <w:r>
          <w:t>3rd</w:t>
        </w:r>
      </w:ins>
      <w:ins w:id="85" w:author="Kim Holindrake" w:date="2025-08-28T14:58:00Z" w16du:dateUtc="2025-08-28T20:58:00Z">
        <w:r>
          <w:t xml:space="preserve"> day of </w:t>
        </w:r>
      </w:ins>
      <w:ins w:id="86" w:author="Kim Holindrake" w:date="2025-08-28T14:59:00Z" w16du:dateUtc="2025-08-28T20:59:00Z">
        <w:r>
          <w:t>September</w:t>
        </w:r>
      </w:ins>
      <w:ins w:id="87" w:author="Kim Holindrake" w:date="2025-08-28T14:58:00Z" w16du:dateUtc="2025-08-28T20:58:00Z">
        <w:r>
          <w:t>, 20</w:t>
        </w:r>
      </w:ins>
      <w:ins w:id="88" w:author="Kim Holindrake" w:date="2025-08-28T14:59:00Z" w16du:dateUtc="2025-08-28T20:59:00Z">
        <w:r>
          <w:t>25</w:t>
        </w:r>
      </w:ins>
      <w:ins w:id="89" w:author="Kim Holindrake" w:date="2025-08-28T14:58:00Z" w16du:dateUtc="2025-08-28T20:58:00Z">
        <w:r>
          <w:t xml:space="preserve">, personally appeared before me, </w:t>
        </w:r>
      </w:ins>
      <w:ins w:id="90" w:author="Kim Holindrake" w:date="2025-08-28T14:59:00Z" w16du:dateUtc="2025-08-28T20:59:00Z">
        <w:r>
          <w:t>William R. Wright</w:t>
        </w:r>
      </w:ins>
      <w:ins w:id="91" w:author="Kim Holindrake" w:date="2025-08-28T14:58:00Z" w16du:dateUtc="2025-08-28T20:58:00Z">
        <w:r>
          <w:t xml:space="preserve">, the signer of the foregoing instrument, whose identity is personally known to me or proven on the basis of satisfactory evidence, and who by me duly sworn/affirmed, did say that he is the </w:t>
        </w:r>
      </w:ins>
      <w:ins w:id="92" w:author="Kim Holindrake" w:date="2025-08-28T14:59:00Z" w16du:dateUtc="2025-08-28T20:59:00Z">
        <w:r>
          <w:t>Mayor</w:t>
        </w:r>
      </w:ins>
      <w:ins w:id="93" w:author="Kim Holindrake" w:date="2025-08-28T14:58:00Z" w16du:dateUtc="2025-08-28T20:58:00Z">
        <w:r>
          <w:t xml:space="preserve"> of </w:t>
        </w:r>
      </w:ins>
      <w:ins w:id="94" w:author="Kim Holindrake" w:date="2025-08-28T14:59:00Z" w16du:dateUtc="2025-08-28T20:59:00Z">
        <w:r>
          <w:t>Payson Cit</w:t>
        </w:r>
      </w:ins>
      <w:ins w:id="95" w:author="Kim Holindrake" w:date="2025-08-28T15:00:00Z" w16du:dateUtc="2025-08-28T21:00:00Z">
        <w:r>
          <w:t>y</w:t>
        </w:r>
      </w:ins>
      <w:ins w:id="96" w:author="Kim Holindrake" w:date="2025-08-28T14:58:00Z" w16du:dateUtc="2025-08-28T20:58:00Z">
        <w:r>
          <w:t xml:space="preserve">, a Utah </w:t>
        </w:r>
      </w:ins>
      <w:ins w:id="97" w:author="Kim Holindrake" w:date="2025-08-28T15:00:00Z" w16du:dateUtc="2025-08-28T21:00:00Z">
        <w:r>
          <w:t xml:space="preserve">municipal </w:t>
        </w:r>
      </w:ins>
      <w:ins w:id="98" w:author="Kim Holindrake" w:date="2025-08-28T14:58:00Z" w16du:dateUtc="2025-08-28T20:58:00Z">
        <w:r>
          <w:t xml:space="preserve">corporation, and that said document was signed by him on behalf of said Corporation, and who duly acknowledged to me that he executed the same.  </w:t>
        </w:r>
      </w:ins>
    </w:p>
    <w:p w14:paraId="4CCF3B0E" w14:textId="77777777" w:rsidR="00F70488" w:rsidRDefault="00F70488" w:rsidP="00F70488">
      <w:pPr>
        <w:rPr>
          <w:ins w:id="99" w:author="Kim Holindrake" w:date="2025-08-28T14:58:00Z" w16du:dateUtc="2025-08-28T20:58:00Z"/>
        </w:rPr>
      </w:pPr>
    </w:p>
    <w:p w14:paraId="451953FD" w14:textId="77777777" w:rsidR="00F70488" w:rsidRDefault="00F70488" w:rsidP="00F70488">
      <w:pPr>
        <w:rPr>
          <w:ins w:id="100" w:author="Kim Holindrake" w:date="2025-08-28T14:58:00Z" w16du:dateUtc="2025-08-28T20:58:00Z"/>
        </w:rPr>
      </w:pPr>
    </w:p>
    <w:p w14:paraId="77B7EAD2" w14:textId="77777777" w:rsidR="00F70488" w:rsidRDefault="00F70488" w:rsidP="00F70488">
      <w:pPr>
        <w:rPr>
          <w:ins w:id="101" w:author="Kim Holindrake" w:date="2025-08-28T14:58:00Z" w16du:dateUtc="2025-08-28T20:58:00Z"/>
        </w:rPr>
      </w:pPr>
    </w:p>
    <w:p w14:paraId="65B8794A" w14:textId="77777777" w:rsidR="00F70488" w:rsidRDefault="00F70488" w:rsidP="00F70488">
      <w:pPr>
        <w:rPr>
          <w:ins w:id="102" w:author="Kim Holindrake" w:date="2025-08-28T14:58:00Z" w16du:dateUtc="2025-08-28T20:58:00Z"/>
        </w:rPr>
      </w:pPr>
      <w:ins w:id="103" w:author="Kim Holindrake" w:date="2025-08-28T14:58:00Z" w16du:dateUtc="2025-08-28T20:58:00Z">
        <w:r>
          <w:tab/>
        </w:r>
        <w:r>
          <w:tab/>
        </w:r>
        <w:r>
          <w:tab/>
        </w:r>
        <w:r>
          <w:tab/>
        </w:r>
        <w:r>
          <w:tab/>
        </w:r>
        <w:r>
          <w:tab/>
        </w:r>
        <w:r>
          <w:rPr>
            <w:u w:val="single"/>
          </w:rPr>
          <w:tab/>
        </w:r>
        <w:r>
          <w:rPr>
            <w:u w:val="single"/>
          </w:rPr>
          <w:tab/>
        </w:r>
        <w:r>
          <w:rPr>
            <w:u w:val="single"/>
          </w:rPr>
          <w:tab/>
        </w:r>
        <w:r>
          <w:rPr>
            <w:u w:val="single"/>
          </w:rPr>
          <w:tab/>
        </w:r>
        <w:r>
          <w:rPr>
            <w:u w:val="single"/>
          </w:rPr>
          <w:tab/>
        </w:r>
        <w:r>
          <w:rPr>
            <w:u w:val="single"/>
          </w:rPr>
          <w:tab/>
        </w:r>
        <w:r>
          <w:rPr>
            <w:u w:val="single"/>
          </w:rPr>
          <w:tab/>
        </w:r>
      </w:ins>
    </w:p>
    <w:p w14:paraId="71120796" w14:textId="77777777" w:rsidR="00F70488" w:rsidRDefault="00F70488" w:rsidP="00F70488">
      <w:pPr>
        <w:rPr>
          <w:ins w:id="104" w:author="Kim Holindrake" w:date="2025-08-28T14:58:00Z" w16du:dateUtc="2025-08-28T20:58:00Z"/>
        </w:rPr>
      </w:pPr>
      <w:ins w:id="105" w:author="Kim Holindrake" w:date="2025-08-28T14:58:00Z" w16du:dateUtc="2025-08-28T20:58:00Z">
        <w:r>
          <w:tab/>
        </w:r>
        <w:r>
          <w:tab/>
        </w:r>
        <w:r>
          <w:tab/>
        </w:r>
        <w:r>
          <w:tab/>
        </w:r>
        <w:r>
          <w:tab/>
        </w:r>
        <w:r>
          <w:tab/>
          <w:t>Notary Public</w:t>
        </w:r>
      </w:ins>
    </w:p>
    <w:p w14:paraId="2572614E" w14:textId="77777777" w:rsidR="00F70488" w:rsidRPr="006A629A" w:rsidRDefault="00F70488" w:rsidP="004460E6">
      <w:pPr>
        <w:widowControl/>
        <w:jc w:val="both"/>
      </w:pPr>
    </w:p>
    <w:p w14:paraId="44E6420F" w14:textId="77777777" w:rsidR="004460E6" w:rsidRPr="006A629A" w:rsidRDefault="004460E6" w:rsidP="004460E6"/>
    <w:p w14:paraId="256D13E2" w14:textId="3EC2A628" w:rsidR="004460E6" w:rsidRPr="006A629A" w:rsidDel="00F70488" w:rsidRDefault="00F70488" w:rsidP="00F70488">
      <w:pPr>
        <w:widowControl/>
        <w:autoSpaceDE/>
        <w:autoSpaceDN/>
        <w:adjustRightInd/>
        <w:spacing w:after="160" w:line="278" w:lineRule="auto"/>
        <w:rPr>
          <w:del w:id="106" w:author="Kim Holindrake" w:date="2025-08-28T14:57:00Z" w16du:dateUtc="2025-08-28T20:57:00Z"/>
          <w:b/>
        </w:rPr>
        <w:pPrChange w:id="107" w:author="Kim Holindrake" w:date="2025-08-28T14:57:00Z" w16du:dateUtc="2025-08-28T20:57:00Z">
          <w:pPr/>
        </w:pPrChange>
      </w:pPr>
      <w:ins w:id="108" w:author="Kim Holindrake" w:date="2025-08-28T14:57:00Z" w16du:dateUtc="2025-08-28T20:57:00Z">
        <w:r>
          <w:rPr>
            <w:b/>
          </w:rPr>
          <w:br w:type="page"/>
        </w:r>
      </w:ins>
    </w:p>
    <w:p w14:paraId="038B8706" w14:textId="7B45A9E3" w:rsidR="004460E6" w:rsidRPr="006A629A" w:rsidDel="00F70488" w:rsidRDefault="004460E6" w:rsidP="004460E6">
      <w:pPr>
        <w:rPr>
          <w:del w:id="109" w:author="Kim Holindrake" w:date="2025-08-28T14:57:00Z" w16du:dateUtc="2025-08-28T20:57:00Z"/>
          <w:b/>
        </w:rPr>
      </w:pPr>
    </w:p>
    <w:p w14:paraId="1AC7A0C3" w14:textId="4105656B" w:rsidR="004460E6" w:rsidRPr="006A629A" w:rsidDel="00F70488" w:rsidRDefault="004460E6" w:rsidP="004460E6">
      <w:pPr>
        <w:rPr>
          <w:del w:id="110" w:author="Kim Holindrake" w:date="2025-08-28T14:54:00Z" w16du:dateUtc="2025-08-28T20:54:00Z"/>
        </w:rPr>
      </w:pPr>
    </w:p>
    <w:p w14:paraId="776F196D" w14:textId="1F4C8334" w:rsidR="004460E6" w:rsidRPr="006A629A" w:rsidDel="00F70488" w:rsidRDefault="004460E6" w:rsidP="004460E6">
      <w:pPr>
        <w:rPr>
          <w:del w:id="111" w:author="Kim Holindrake" w:date="2025-08-28T14:57:00Z" w16du:dateUtc="2025-08-28T20:57:00Z"/>
        </w:rPr>
      </w:pPr>
    </w:p>
    <w:p w14:paraId="7C2F5A76" w14:textId="224FFFB5" w:rsidR="004460E6" w:rsidRPr="006A629A" w:rsidDel="00F70488" w:rsidRDefault="004460E6" w:rsidP="004460E6">
      <w:pPr>
        <w:rPr>
          <w:del w:id="112" w:author="Kim Holindrake" w:date="2025-08-28T14:57:00Z" w16du:dateUtc="2025-08-28T20:57:00Z"/>
        </w:rPr>
      </w:pPr>
    </w:p>
    <w:p w14:paraId="3FAE686A" w14:textId="63D70611" w:rsidR="004460E6" w:rsidRPr="006A629A" w:rsidDel="00F70488" w:rsidRDefault="004460E6" w:rsidP="004460E6">
      <w:pPr>
        <w:rPr>
          <w:del w:id="113" w:author="Kim Holindrake" w:date="2025-08-28T14:57:00Z" w16du:dateUtc="2025-08-28T20:57:00Z"/>
        </w:rPr>
      </w:pPr>
      <w:del w:id="114" w:author="Kim Holindrake" w:date="2025-08-28T14:57:00Z" w16du:dateUtc="2025-08-28T20:57:00Z">
        <w:r w:rsidRPr="006A629A" w:rsidDel="00F70488">
          <w:delText xml:space="preserve">                                                               </w:delText>
        </w:r>
      </w:del>
    </w:p>
    <w:p w14:paraId="20E8749D" w14:textId="77777777" w:rsidR="004460E6" w:rsidRPr="006A629A" w:rsidRDefault="004460E6" w:rsidP="00F70488">
      <w:pPr>
        <w:pPrChange w:id="115" w:author="Kim Holindrake" w:date="2025-08-28T14:57:00Z" w16du:dateUtc="2025-08-28T20:57:00Z">
          <w:pPr>
            <w:ind w:left="3600" w:firstLine="720"/>
          </w:pPr>
        </w:pPrChange>
      </w:pPr>
    </w:p>
    <w:p w14:paraId="10CE772A" w14:textId="77777777" w:rsidR="004460E6" w:rsidRPr="006A629A" w:rsidRDefault="004460E6" w:rsidP="004460E6">
      <w:pPr>
        <w:ind w:left="3600" w:firstLine="720"/>
        <w:rPr>
          <w:b/>
          <w:bCs/>
        </w:rPr>
      </w:pPr>
      <w:r w:rsidRPr="006A629A">
        <w:rPr>
          <w:b/>
          <w:bCs/>
        </w:rPr>
        <w:t>DEVELOPER:</w:t>
      </w:r>
    </w:p>
    <w:p w14:paraId="5BBE4EB6" w14:textId="77777777" w:rsidR="004460E6" w:rsidRPr="006A629A" w:rsidRDefault="004460E6" w:rsidP="004460E6">
      <w:pPr>
        <w:ind w:left="4320"/>
        <w:rPr>
          <w:b/>
          <w:bCs/>
        </w:rPr>
      </w:pPr>
    </w:p>
    <w:p w14:paraId="2EDE8EC2" w14:textId="1B06FADF" w:rsidR="004460E6" w:rsidRPr="006A629A" w:rsidRDefault="00605F78" w:rsidP="004460E6">
      <w:pPr>
        <w:ind w:left="4320"/>
        <w:rPr>
          <w:b/>
          <w:bCs/>
        </w:rPr>
      </w:pPr>
      <w:r>
        <w:rPr>
          <w:b/>
          <w:bCs/>
        </w:rPr>
        <w:t>WHL Hiatt</w:t>
      </w:r>
      <w:r w:rsidR="004460E6" w:rsidRPr="006A629A">
        <w:rPr>
          <w:b/>
          <w:bCs/>
        </w:rPr>
        <w:t xml:space="preserve">, LLC, </w:t>
      </w:r>
    </w:p>
    <w:p w14:paraId="2B177EDF" w14:textId="77777777" w:rsidR="004460E6" w:rsidRPr="006A629A" w:rsidRDefault="004460E6" w:rsidP="004460E6">
      <w:pPr>
        <w:ind w:left="4320"/>
      </w:pPr>
      <w:r w:rsidRPr="006A629A">
        <w:t>a Utah limited liability company</w:t>
      </w:r>
    </w:p>
    <w:p w14:paraId="3F6AF50C" w14:textId="77777777" w:rsidR="004460E6" w:rsidRPr="006A629A" w:rsidRDefault="004460E6" w:rsidP="004460E6"/>
    <w:p w14:paraId="0547A481" w14:textId="77777777" w:rsidR="004460E6" w:rsidRPr="006A629A" w:rsidRDefault="004460E6" w:rsidP="004460E6"/>
    <w:p w14:paraId="287EA5DB" w14:textId="77777777" w:rsidR="004460E6" w:rsidRPr="006A629A" w:rsidRDefault="004460E6" w:rsidP="004460E6">
      <w:pPr>
        <w:widowControl/>
        <w:jc w:val="both"/>
      </w:pPr>
      <w:r w:rsidRPr="006A629A">
        <w:tab/>
      </w:r>
      <w:r w:rsidRPr="006A629A">
        <w:tab/>
      </w:r>
      <w:r w:rsidRPr="006A629A">
        <w:tab/>
      </w:r>
      <w:r w:rsidRPr="006A629A">
        <w:tab/>
      </w:r>
      <w:r w:rsidRPr="006A629A">
        <w:tab/>
      </w:r>
      <w:r w:rsidRPr="006A629A">
        <w:tab/>
        <w:t xml:space="preserve">By: </w:t>
      </w:r>
      <w:r w:rsidRPr="006A629A">
        <w:rPr>
          <w:u w:val="single"/>
        </w:rPr>
        <w:tab/>
      </w:r>
      <w:r w:rsidRPr="006A629A">
        <w:rPr>
          <w:u w:val="single"/>
        </w:rPr>
        <w:tab/>
      </w:r>
      <w:r w:rsidRPr="006A629A">
        <w:rPr>
          <w:u w:val="single"/>
        </w:rPr>
        <w:tab/>
      </w:r>
      <w:r w:rsidRPr="006A629A">
        <w:rPr>
          <w:u w:val="single"/>
        </w:rPr>
        <w:tab/>
      </w:r>
      <w:r w:rsidRPr="006A629A">
        <w:rPr>
          <w:u w:val="single"/>
        </w:rPr>
        <w:tab/>
      </w:r>
      <w:r w:rsidRPr="006A629A">
        <w:rPr>
          <w:u w:val="single"/>
        </w:rPr>
        <w:tab/>
      </w:r>
      <w:r w:rsidRPr="006A629A">
        <w:rPr>
          <w:u w:val="single"/>
        </w:rPr>
        <w:tab/>
      </w:r>
    </w:p>
    <w:p w14:paraId="1DAD96DB" w14:textId="77777777" w:rsidR="004460E6" w:rsidRPr="006A629A" w:rsidRDefault="004460E6" w:rsidP="004460E6">
      <w:pPr>
        <w:widowControl/>
        <w:jc w:val="both"/>
      </w:pPr>
      <w:r w:rsidRPr="006A629A">
        <w:tab/>
      </w:r>
      <w:r w:rsidRPr="006A629A">
        <w:tab/>
      </w:r>
      <w:r w:rsidRPr="006A629A">
        <w:tab/>
      </w:r>
      <w:r w:rsidRPr="006A629A">
        <w:tab/>
      </w:r>
      <w:r w:rsidRPr="006A629A">
        <w:tab/>
      </w:r>
      <w:r w:rsidRPr="006A629A">
        <w:tab/>
      </w:r>
    </w:p>
    <w:p w14:paraId="2781104C" w14:textId="77777777" w:rsidR="004460E6" w:rsidRPr="006A629A" w:rsidRDefault="004460E6" w:rsidP="004460E6">
      <w:pPr>
        <w:widowControl/>
        <w:ind w:left="3600" w:firstLine="720"/>
        <w:jc w:val="both"/>
        <w:rPr>
          <w:u w:val="single"/>
        </w:rPr>
      </w:pPr>
      <w:r w:rsidRPr="006A629A">
        <w:t xml:space="preserve">Printed Name: </w:t>
      </w:r>
      <w:r w:rsidRPr="006A629A">
        <w:rPr>
          <w:u w:val="single"/>
        </w:rPr>
        <w:tab/>
      </w:r>
      <w:r w:rsidRPr="006A629A">
        <w:rPr>
          <w:u w:val="single"/>
        </w:rPr>
        <w:tab/>
      </w:r>
      <w:r w:rsidRPr="006A629A">
        <w:rPr>
          <w:u w:val="single"/>
        </w:rPr>
        <w:tab/>
      </w:r>
      <w:r w:rsidRPr="006A629A">
        <w:rPr>
          <w:u w:val="single"/>
        </w:rPr>
        <w:tab/>
      </w:r>
      <w:r w:rsidRPr="006A629A">
        <w:rPr>
          <w:u w:val="single"/>
        </w:rPr>
        <w:tab/>
      </w:r>
    </w:p>
    <w:p w14:paraId="1D5B0B0E" w14:textId="77777777" w:rsidR="004460E6" w:rsidRPr="006A629A" w:rsidRDefault="004460E6" w:rsidP="004460E6">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rPr>
          <w:szCs w:val="24"/>
        </w:rPr>
      </w:pPr>
      <w:r w:rsidRPr="006A629A">
        <w:rPr>
          <w:szCs w:val="24"/>
        </w:rPr>
        <w:tab/>
      </w:r>
      <w:r w:rsidRPr="006A629A">
        <w:rPr>
          <w:szCs w:val="24"/>
        </w:rPr>
        <w:tab/>
      </w:r>
      <w:r w:rsidRPr="006A629A">
        <w:rPr>
          <w:szCs w:val="24"/>
        </w:rPr>
        <w:tab/>
      </w:r>
      <w:r w:rsidRPr="006A629A">
        <w:rPr>
          <w:szCs w:val="24"/>
        </w:rPr>
        <w:tab/>
      </w:r>
      <w:r w:rsidRPr="006A629A">
        <w:rPr>
          <w:szCs w:val="24"/>
        </w:rPr>
        <w:tab/>
      </w:r>
      <w:r w:rsidRPr="006A629A">
        <w:rPr>
          <w:szCs w:val="24"/>
        </w:rPr>
        <w:tab/>
      </w:r>
    </w:p>
    <w:p w14:paraId="48C3CA96" w14:textId="77777777" w:rsidR="004460E6" w:rsidRPr="006A629A" w:rsidRDefault="004460E6" w:rsidP="004460E6">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3600" w:firstLine="720"/>
        <w:rPr>
          <w:szCs w:val="24"/>
        </w:rPr>
      </w:pPr>
      <w:r w:rsidRPr="006A629A">
        <w:rPr>
          <w:szCs w:val="24"/>
        </w:rPr>
        <w:t xml:space="preserve">Title: </w:t>
      </w:r>
      <w:r w:rsidRPr="006A629A">
        <w:rPr>
          <w:szCs w:val="24"/>
          <w:u w:val="single"/>
        </w:rPr>
        <w:tab/>
      </w:r>
      <w:r w:rsidRPr="006A629A">
        <w:rPr>
          <w:szCs w:val="24"/>
          <w:u w:val="single"/>
        </w:rPr>
        <w:tab/>
      </w:r>
      <w:r w:rsidRPr="006A629A">
        <w:rPr>
          <w:szCs w:val="24"/>
          <w:u w:val="single"/>
        </w:rPr>
        <w:tab/>
      </w:r>
      <w:r w:rsidRPr="006A629A">
        <w:rPr>
          <w:szCs w:val="24"/>
          <w:u w:val="single"/>
        </w:rPr>
        <w:tab/>
      </w:r>
      <w:r w:rsidRPr="006A629A">
        <w:rPr>
          <w:szCs w:val="24"/>
          <w:u w:val="single"/>
        </w:rPr>
        <w:tab/>
      </w:r>
      <w:r w:rsidRPr="006A629A">
        <w:rPr>
          <w:szCs w:val="24"/>
          <w:u w:val="single"/>
        </w:rPr>
        <w:tab/>
      </w:r>
      <w:r w:rsidRPr="006A629A">
        <w:rPr>
          <w:szCs w:val="24"/>
          <w:u w:val="single"/>
        </w:rPr>
        <w:tab/>
      </w:r>
    </w:p>
    <w:p w14:paraId="1A3FC6AB" w14:textId="77777777" w:rsidR="004460E6" w:rsidRPr="006A629A" w:rsidRDefault="004460E6" w:rsidP="004460E6">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rPr>
          <w:szCs w:val="24"/>
        </w:rPr>
      </w:pPr>
      <w:r w:rsidRPr="006A629A">
        <w:rPr>
          <w:szCs w:val="24"/>
        </w:rPr>
        <w:tab/>
      </w:r>
      <w:r w:rsidRPr="006A629A">
        <w:rPr>
          <w:szCs w:val="24"/>
        </w:rPr>
        <w:tab/>
      </w:r>
      <w:r w:rsidRPr="006A629A">
        <w:rPr>
          <w:szCs w:val="24"/>
        </w:rPr>
        <w:tab/>
      </w:r>
      <w:r w:rsidRPr="006A629A">
        <w:rPr>
          <w:szCs w:val="24"/>
        </w:rPr>
        <w:tab/>
      </w:r>
      <w:r w:rsidRPr="006A629A">
        <w:rPr>
          <w:szCs w:val="24"/>
        </w:rPr>
        <w:tab/>
      </w:r>
      <w:r w:rsidRPr="006A629A">
        <w:rPr>
          <w:szCs w:val="24"/>
        </w:rPr>
        <w:tab/>
      </w:r>
    </w:p>
    <w:p w14:paraId="1BB5505C" w14:textId="77777777" w:rsidR="004460E6" w:rsidRPr="006A629A" w:rsidRDefault="004460E6" w:rsidP="004460E6">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4320"/>
        <w:rPr>
          <w:szCs w:val="24"/>
          <w:u w:val="single"/>
        </w:rPr>
      </w:pPr>
      <w:r w:rsidRPr="006A629A">
        <w:rPr>
          <w:szCs w:val="24"/>
        </w:rPr>
        <w:t xml:space="preserve">Date: </w:t>
      </w:r>
      <w:r w:rsidRPr="006A629A">
        <w:rPr>
          <w:szCs w:val="24"/>
          <w:u w:val="single"/>
        </w:rPr>
        <w:tab/>
      </w:r>
      <w:r w:rsidRPr="006A629A">
        <w:rPr>
          <w:szCs w:val="24"/>
          <w:u w:val="single"/>
        </w:rPr>
        <w:tab/>
      </w:r>
      <w:r w:rsidRPr="006A629A">
        <w:rPr>
          <w:szCs w:val="24"/>
          <w:u w:val="single"/>
        </w:rPr>
        <w:tab/>
      </w:r>
      <w:r w:rsidRPr="006A629A">
        <w:rPr>
          <w:szCs w:val="24"/>
          <w:u w:val="single"/>
        </w:rPr>
        <w:tab/>
      </w:r>
      <w:r w:rsidRPr="006A629A">
        <w:rPr>
          <w:szCs w:val="24"/>
          <w:u w:val="single"/>
        </w:rPr>
        <w:tab/>
      </w:r>
      <w:r w:rsidRPr="006A629A">
        <w:rPr>
          <w:szCs w:val="24"/>
          <w:u w:val="single"/>
        </w:rPr>
        <w:tab/>
      </w:r>
      <w:r w:rsidRPr="006A629A">
        <w:rPr>
          <w:szCs w:val="24"/>
          <w:u w:val="single"/>
        </w:rPr>
        <w:tab/>
      </w:r>
    </w:p>
    <w:p w14:paraId="15D8A2C8" w14:textId="77777777" w:rsidR="004460E6" w:rsidRPr="006A629A" w:rsidRDefault="004460E6" w:rsidP="004460E6">
      <w:pPr>
        <w:widowControl/>
        <w:jc w:val="both"/>
      </w:pPr>
    </w:p>
    <w:p w14:paraId="32E97F77" w14:textId="77777777" w:rsidR="004460E6" w:rsidRPr="006A629A" w:rsidRDefault="004460E6" w:rsidP="004460E6">
      <w:pPr>
        <w:widowControl/>
        <w:jc w:val="both"/>
      </w:pPr>
    </w:p>
    <w:p w14:paraId="42CBC389" w14:textId="77777777" w:rsidR="004460E6" w:rsidRPr="006A629A" w:rsidRDefault="004460E6" w:rsidP="004460E6">
      <w:pPr>
        <w:keepNext/>
        <w:keepLines/>
        <w:widowControl/>
        <w:rPr>
          <w:b/>
        </w:rPr>
      </w:pPr>
    </w:p>
    <w:p w14:paraId="1E19274D" w14:textId="77777777" w:rsidR="004460E6" w:rsidRPr="006A629A" w:rsidRDefault="004460E6" w:rsidP="004460E6">
      <w:pPr>
        <w:keepNext/>
        <w:keepLines/>
        <w:widowControl/>
        <w:rPr>
          <w:b/>
        </w:rPr>
      </w:pPr>
      <w:r w:rsidRPr="006A629A">
        <w:rPr>
          <w:b/>
        </w:rPr>
        <w:t>DEVELOPER ACKNOWLEDGMENT</w:t>
      </w:r>
    </w:p>
    <w:p w14:paraId="46058838" w14:textId="77777777" w:rsidR="004460E6" w:rsidRPr="006A629A" w:rsidRDefault="004460E6" w:rsidP="004460E6">
      <w:pPr>
        <w:keepNext/>
        <w:keepLines/>
        <w:widowControl/>
      </w:pPr>
    </w:p>
    <w:p w14:paraId="5D479E9D" w14:textId="77777777" w:rsidR="004460E6" w:rsidRPr="006A629A" w:rsidRDefault="004460E6" w:rsidP="004460E6">
      <w:pPr>
        <w:keepNext/>
        <w:keepLines/>
        <w:widowControl/>
      </w:pPr>
    </w:p>
    <w:p w14:paraId="1F9CD7CF" w14:textId="77777777" w:rsidR="004460E6" w:rsidRPr="006A629A" w:rsidRDefault="004460E6" w:rsidP="004460E6">
      <w:pPr>
        <w:keepNext/>
        <w:keepLines/>
        <w:widowControl/>
        <w:tabs>
          <w:tab w:val="left" w:pos="-1440"/>
        </w:tabs>
        <w:ind w:left="2880" w:hanging="2880"/>
      </w:pPr>
      <w:r w:rsidRPr="006A629A">
        <w:t>STATE OF UTAH</w:t>
      </w:r>
      <w:r w:rsidRPr="006A629A">
        <w:tab/>
        <w:t>)</w:t>
      </w:r>
    </w:p>
    <w:p w14:paraId="5F0FF3D1" w14:textId="1BAA3B9A" w:rsidR="004460E6" w:rsidRPr="006A629A" w:rsidRDefault="00F70488" w:rsidP="004460E6">
      <w:pPr>
        <w:keepNext/>
        <w:keepLines/>
        <w:widowControl/>
        <w:ind w:firstLine="2880"/>
      </w:pPr>
      <w:ins w:id="116" w:author="Kim Holindrake" w:date="2025-08-28T14:59:00Z" w16du:dateUtc="2025-08-28T20:59:00Z">
        <w:r>
          <w:t>§</w:t>
        </w:r>
      </w:ins>
      <w:del w:id="117" w:author="Kim Holindrake" w:date="2025-08-28T14:59:00Z" w16du:dateUtc="2025-08-28T20:59:00Z">
        <w:r w:rsidR="004460E6" w:rsidRPr="006A629A" w:rsidDel="00F70488">
          <w:delText>:</w:delText>
        </w:r>
      </w:del>
      <w:del w:id="118" w:author="Kim Holindrake" w:date="2025-08-28T14:58:00Z" w16du:dateUtc="2025-08-28T20:58:00Z">
        <w:r w:rsidR="004460E6" w:rsidRPr="006A629A" w:rsidDel="00F70488">
          <w:delText>ss.</w:delText>
        </w:r>
      </w:del>
    </w:p>
    <w:p w14:paraId="02098E0B" w14:textId="1CCD1155" w:rsidR="004460E6" w:rsidRPr="006A629A" w:rsidRDefault="004460E6" w:rsidP="004460E6">
      <w:pPr>
        <w:keepNext/>
        <w:keepLines/>
        <w:widowControl/>
        <w:tabs>
          <w:tab w:val="left" w:pos="-1440"/>
        </w:tabs>
      </w:pPr>
      <w:r w:rsidRPr="006A629A">
        <w:t xml:space="preserve">COUNTY OF </w:t>
      </w:r>
      <w:r>
        <w:t>UTAH</w:t>
      </w:r>
      <w:r>
        <w:tab/>
      </w:r>
      <w:r>
        <w:tab/>
        <w:t>)</w:t>
      </w:r>
    </w:p>
    <w:p w14:paraId="439AEBCD" w14:textId="77777777" w:rsidR="004460E6" w:rsidRPr="006A629A" w:rsidRDefault="004460E6" w:rsidP="004460E6">
      <w:pPr>
        <w:keepNext/>
        <w:keepLines/>
        <w:widowControl/>
      </w:pPr>
    </w:p>
    <w:p w14:paraId="2954ECF8" w14:textId="24853BF9" w:rsidR="004460E6" w:rsidRPr="006A629A" w:rsidDel="00F70488" w:rsidRDefault="004460E6" w:rsidP="004460E6">
      <w:pPr>
        <w:keepNext/>
        <w:keepLines/>
        <w:widowControl/>
        <w:rPr>
          <w:del w:id="119" w:author="Kim Holindrake" w:date="2025-08-28T14:56:00Z" w16du:dateUtc="2025-08-28T20:56:00Z"/>
        </w:rPr>
      </w:pPr>
    </w:p>
    <w:p w14:paraId="4BBB6A5A" w14:textId="21F136EF" w:rsidR="00F70488" w:rsidRDefault="00F70488" w:rsidP="00F70488">
      <w:pPr>
        <w:rPr>
          <w:ins w:id="120" w:author="Kim Holindrake" w:date="2025-08-28T14:55:00Z" w16du:dateUtc="2025-08-28T20:55:00Z"/>
        </w:rPr>
      </w:pPr>
      <w:ins w:id="121" w:author="Kim Holindrake" w:date="2025-08-28T14:55:00Z" w16du:dateUtc="2025-08-28T20:55:00Z">
        <w:r>
          <w:t>On this ____ day of ___________, 20</w:t>
        </w:r>
        <w:r>
          <w:t>25</w:t>
        </w:r>
        <w:r>
          <w:t xml:space="preserve">, personally appeared before me, __________________, the signer of the foregoing instrument, whose identity is personally known to me or proven on the basis of satisfactory evidence, and who by me duly sworn/affirmed, did say that he/she is the _________________________ (title or office) of </w:t>
        </w:r>
      </w:ins>
      <w:ins w:id="122" w:author="Kim Holindrake" w:date="2025-08-28T14:56:00Z" w16du:dateUtc="2025-08-28T20:56:00Z">
        <w:r>
          <w:t>WHL Hiatt, LLC</w:t>
        </w:r>
      </w:ins>
      <w:ins w:id="123" w:author="Kim Holindrake" w:date="2025-08-28T14:55:00Z" w16du:dateUtc="2025-08-28T20:55:00Z">
        <w:r>
          <w:t xml:space="preserve">, a Utah limited liability company, and that said document was signed by him/her on behalf of said Limited Liability Company, and who duly acknowledged to me that he/she executed the same.  </w:t>
        </w:r>
      </w:ins>
    </w:p>
    <w:p w14:paraId="3A13BA3D" w14:textId="543ADCC6" w:rsidR="004460E6" w:rsidRPr="006A629A" w:rsidDel="00F70488" w:rsidRDefault="004460E6" w:rsidP="004460E6">
      <w:pPr>
        <w:rPr>
          <w:del w:id="124" w:author="Kim Holindrake" w:date="2025-08-28T14:56:00Z" w16du:dateUtc="2025-08-28T20:56:00Z"/>
        </w:rPr>
      </w:pPr>
      <w:del w:id="125" w:author="Kim Holindrake" w:date="2025-08-28T14:56:00Z" w16du:dateUtc="2025-08-28T20:56:00Z">
        <w:r w:rsidRPr="006A629A" w:rsidDel="00F70488">
          <w:tab/>
          <w:delText>The foregoing instrument was acknowledged before me this ____ day of ____________, 202</w:delText>
        </w:r>
        <w:r w:rsidDel="00F70488">
          <w:delText>5</w:delText>
        </w:r>
        <w:r w:rsidRPr="006A629A" w:rsidDel="00F70488">
          <w:delText>, by</w:delText>
        </w:r>
        <w:r w:rsidR="00605F78" w:rsidDel="00F70488">
          <w:delText xml:space="preserve"> </w:delText>
        </w:r>
        <w:r w:rsidR="00605F78" w:rsidDel="00F70488">
          <w:rPr>
            <w:u w:val="single"/>
          </w:rPr>
          <w:tab/>
        </w:r>
        <w:r w:rsidR="00605F78" w:rsidDel="00F70488">
          <w:rPr>
            <w:u w:val="single"/>
          </w:rPr>
          <w:tab/>
        </w:r>
        <w:r w:rsidR="00605F78" w:rsidDel="00F70488">
          <w:rPr>
            <w:u w:val="single"/>
          </w:rPr>
          <w:tab/>
        </w:r>
        <w:r w:rsidR="00605F78" w:rsidDel="00F70488">
          <w:rPr>
            <w:u w:val="single"/>
          </w:rPr>
          <w:tab/>
        </w:r>
        <w:r w:rsidRPr="006A629A" w:rsidDel="00F70488">
          <w:delText xml:space="preserve"> as the</w:delText>
        </w:r>
        <w:r w:rsidR="00605F78" w:rsidDel="00F70488">
          <w:delText xml:space="preserve"> </w:delText>
        </w:r>
        <w:r w:rsidR="00605F78" w:rsidDel="00F70488">
          <w:rPr>
            <w:u w:val="single"/>
          </w:rPr>
          <w:tab/>
        </w:r>
        <w:r w:rsidR="00605F78" w:rsidDel="00F70488">
          <w:rPr>
            <w:u w:val="single"/>
          </w:rPr>
          <w:tab/>
        </w:r>
        <w:r w:rsidR="00605F78" w:rsidDel="00F70488">
          <w:rPr>
            <w:u w:val="single"/>
          </w:rPr>
          <w:tab/>
        </w:r>
        <w:r w:rsidR="00605F78" w:rsidDel="00F70488">
          <w:rPr>
            <w:u w:val="single"/>
          </w:rPr>
          <w:tab/>
        </w:r>
        <w:r w:rsidR="00605F78" w:rsidDel="00F70488">
          <w:rPr>
            <w:u w:val="single"/>
          </w:rPr>
          <w:tab/>
        </w:r>
        <w:r w:rsidRPr="006A629A" w:rsidDel="00F70488">
          <w:delText xml:space="preserve"> of </w:delText>
        </w:r>
        <w:r w:rsidR="00605F78" w:rsidDel="00F70488">
          <w:delText>WHL Hiatt</w:delText>
        </w:r>
        <w:r w:rsidRPr="006A629A" w:rsidDel="00F70488">
          <w:delText>, LLC.</w:delText>
        </w:r>
      </w:del>
    </w:p>
    <w:p w14:paraId="21DC8F54" w14:textId="77777777" w:rsidR="004460E6" w:rsidRPr="006A629A" w:rsidRDefault="004460E6" w:rsidP="004460E6">
      <w:pPr>
        <w:keepNext/>
        <w:keepLines/>
        <w:widowControl/>
      </w:pPr>
    </w:p>
    <w:p w14:paraId="257342D6" w14:textId="77777777" w:rsidR="004460E6" w:rsidRPr="006A629A" w:rsidRDefault="004460E6" w:rsidP="004460E6">
      <w:pPr>
        <w:keepNext/>
        <w:keepLines/>
        <w:widowControl/>
        <w:ind w:firstLine="5040"/>
      </w:pPr>
    </w:p>
    <w:p w14:paraId="166E3757" w14:textId="77777777" w:rsidR="00F70488" w:rsidRDefault="00F70488" w:rsidP="00F70488">
      <w:pPr>
        <w:keepNext/>
        <w:keepLines/>
        <w:widowControl/>
        <w:ind w:left="3600" w:firstLine="720"/>
        <w:rPr>
          <w:ins w:id="126" w:author="Kim Holindrake" w:date="2025-08-28T14:56:00Z" w16du:dateUtc="2025-08-28T20:56:00Z"/>
          <w:u w:val="single"/>
        </w:rPr>
      </w:pPr>
    </w:p>
    <w:p w14:paraId="51D7E3DB" w14:textId="4430926D" w:rsidR="004460E6" w:rsidRPr="006A629A" w:rsidRDefault="00F70488" w:rsidP="00F70488">
      <w:pPr>
        <w:keepNext/>
        <w:keepLines/>
        <w:widowControl/>
        <w:ind w:left="3600" w:firstLine="720"/>
        <w:pPrChange w:id="127" w:author="Kim Holindrake" w:date="2025-08-28T14:56:00Z" w16du:dateUtc="2025-08-28T20:56:00Z">
          <w:pPr>
            <w:keepNext/>
            <w:keepLines/>
            <w:widowControl/>
            <w:ind w:firstLine="5040"/>
          </w:pPr>
        </w:pPrChange>
      </w:pPr>
      <w:ins w:id="128" w:author="Kim Holindrake" w:date="2025-08-28T14:56:00Z" w16du:dateUtc="2025-08-28T20:56:00Z">
        <w:r>
          <w:rPr>
            <w:u w:val="single"/>
          </w:rPr>
          <w:tab/>
        </w:r>
        <w:r>
          <w:rPr>
            <w:u w:val="single"/>
          </w:rPr>
          <w:tab/>
        </w:r>
        <w:r>
          <w:rPr>
            <w:u w:val="single"/>
          </w:rPr>
          <w:tab/>
        </w:r>
        <w:r>
          <w:rPr>
            <w:u w:val="single"/>
          </w:rPr>
          <w:tab/>
        </w:r>
        <w:r>
          <w:rPr>
            <w:u w:val="single"/>
          </w:rPr>
          <w:tab/>
        </w:r>
        <w:r>
          <w:rPr>
            <w:u w:val="single"/>
          </w:rPr>
          <w:tab/>
        </w:r>
        <w:r>
          <w:rPr>
            <w:u w:val="single"/>
          </w:rPr>
          <w:tab/>
        </w:r>
      </w:ins>
      <w:del w:id="129" w:author="Kim Holindrake" w:date="2025-08-28T14:56:00Z" w16du:dateUtc="2025-08-28T20:56:00Z">
        <w:r w:rsidR="004460E6" w:rsidRPr="006A629A" w:rsidDel="00F70488">
          <w:delText>______________________________</w:delText>
        </w:r>
      </w:del>
    </w:p>
    <w:p w14:paraId="624D39C6" w14:textId="77777777" w:rsidR="004460E6" w:rsidRPr="006A629A" w:rsidRDefault="004460E6" w:rsidP="00F70488">
      <w:pPr>
        <w:keepNext/>
        <w:keepLines/>
        <w:widowControl/>
        <w:ind w:left="3600" w:firstLine="720"/>
        <w:pPrChange w:id="130" w:author="Kim Holindrake" w:date="2025-08-28T14:56:00Z" w16du:dateUtc="2025-08-28T20:56:00Z">
          <w:pPr>
            <w:keepNext/>
            <w:keepLines/>
            <w:widowControl/>
            <w:ind w:firstLine="5040"/>
          </w:pPr>
        </w:pPrChange>
      </w:pPr>
      <w:r w:rsidRPr="006A629A">
        <w:t>Notary Public</w:t>
      </w:r>
    </w:p>
    <w:p w14:paraId="47AE4C60" w14:textId="77777777" w:rsidR="004460E6" w:rsidRPr="006A629A" w:rsidRDefault="004460E6" w:rsidP="004460E6">
      <w:pPr>
        <w:widowControl/>
        <w:autoSpaceDE/>
        <w:autoSpaceDN/>
        <w:adjustRightInd/>
        <w:spacing w:after="160" w:line="259" w:lineRule="auto"/>
      </w:pPr>
      <w:r w:rsidRPr="006A629A">
        <w:br w:type="page"/>
      </w:r>
    </w:p>
    <w:p w14:paraId="04B4EADA" w14:textId="77777777" w:rsidR="004460E6" w:rsidRPr="006A629A" w:rsidRDefault="004460E6" w:rsidP="004460E6">
      <w:pPr>
        <w:keepNext/>
        <w:keepLines/>
        <w:widowControl/>
        <w:jc w:val="center"/>
      </w:pPr>
      <w:r w:rsidRPr="006A629A">
        <w:rPr>
          <w:b/>
          <w:bCs/>
          <w:u w:val="single"/>
        </w:rPr>
        <w:lastRenderedPageBreak/>
        <w:t>EXHIBIT A</w:t>
      </w:r>
    </w:p>
    <w:p w14:paraId="2BA256DB" w14:textId="77777777" w:rsidR="004460E6" w:rsidRPr="006A629A" w:rsidRDefault="004460E6" w:rsidP="004460E6">
      <w:pPr>
        <w:keepNext/>
        <w:keepLines/>
        <w:widowControl/>
        <w:jc w:val="center"/>
        <w:rPr>
          <w:u w:val="single"/>
        </w:rPr>
      </w:pPr>
    </w:p>
    <w:p w14:paraId="5641877F" w14:textId="6FC2E965" w:rsidR="004460E6" w:rsidRDefault="004460E6" w:rsidP="004460E6">
      <w:pPr>
        <w:keepNext/>
        <w:keepLines/>
        <w:widowControl/>
        <w:jc w:val="center"/>
        <w:rPr>
          <w:b/>
          <w:bCs/>
        </w:rPr>
      </w:pPr>
      <w:r w:rsidRPr="006A629A">
        <w:rPr>
          <w:b/>
          <w:bCs/>
        </w:rPr>
        <w:t>(Legal Description of the Property</w:t>
      </w:r>
      <w:r>
        <w:rPr>
          <w:b/>
          <w:bCs/>
        </w:rPr>
        <w:t>)</w:t>
      </w:r>
    </w:p>
    <w:p w14:paraId="608E7AC6" w14:textId="77777777" w:rsidR="00361361" w:rsidRDefault="00361361" w:rsidP="00361361">
      <w:pPr>
        <w:keepNext/>
        <w:keepLines/>
        <w:widowControl/>
      </w:pPr>
    </w:p>
    <w:p w14:paraId="50C0216D" w14:textId="56CB2310" w:rsidR="00361361" w:rsidRDefault="00361361" w:rsidP="00361361">
      <w:pPr>
        <w:keepNext/>
        <w:keepLines/>
        <w:widowControl/>
      </w:pPr>
      <w:r>
        <w:rPr>
          <w:noProof/>
        </w:rPr>
        <w:drawing>
          <wp:inline distT="0" distB="0" distL="0" distR="0" wp14:anchorId="1BEBF84C" wp14:editId="30480A97">
            <wp:extent cx="5939790" cy="1844675"/>
            <wp:effectExtent l="0" t="0" r="0" b="0"/>
            <wp:docPr id="14417057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1844675"/>
                    </a:xfrm>
                    <a:prstGeom prst="rect">
                      <a:avLst/>
                    </a:prstGeom>
                    <a:noFill/>
                    <a:ln>
                      <a:noFill/>
                    </a:ln>
                  </pic:spPr>
                </pic:pic>
              </a:graphicData>
            </a:graphic>
          </wp:inline>
        </w:drawing>
      </w:r>
    </w:p>
    <w:p w14:paraId="6FACA756" w14:textId="77777777" w:rsidR="00361361" w:rsidRDefault="00361361" w:rsidP="00361361">
      <w:pPr>
        <w:keepNext/>
        <w:keepLines/>
        <w:widowControl/>
      </w:pPr>
    </w:p>
    <w:p w14:paraId="0759DC76" w14:textId="77777777" w:rsidR="00361361" w:rsidRDefault="00361361" w:rsidP="00361361">
      <w:pPr>
        <w:keepNext/>
        <w:keepLines/>
        <w:widowControl/>
      </w:pPr>
    </w:p>
    <w:p w14:paraId="399DACA6" w14:textId="5E34A72F" w:rsidR="00361361" w:rsidRDefault="00361361" w:rsidP="00361361">
      <w:pPr>
        <w:keepNext/>
        <w:keepLines/>
        <w:widowControl/>
      </w:pPr>
      <w:r>
        <w:rPr>
          <w:noProof/>
        </w:rPr>
        <w:drawing>
          <wp:inline distT="0" distB="0" distL="0" distR="0" wp14:anchorId="2A30FCF6" wp14:editId="1C4A01D2">
            <wp:extent cx="5939790" cy="1797050"/>
            <wp:effectExtent l="0" t="0" r="0" b="0"/>
            <wp:docPr id="15169607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1797050"/>
                    </a:xfrm>
                    <a:prstGeom prst="rect">
                      <a:avLst/>
                    </a:prstGeom>
                    <a:noFill/>
                    <a:ln>
                      <a:noFill/>
                    </a:ln>
                  </pic:spPr>
                </pic:pic>
              </a:graphicData>
            </a:graphic>
          </wp:inline>
        </w:drawing>
      </w:r>
    </w:p>
    <w:sectPr w:rsidR="00361361" w:rsidSect="004460E6">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1354" w:footer="100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DCFEE" w14:textId="77777777" w:rsidR="00CF4F82" w:rsidRDefault="00CF4F82" w:rsidP="007E1B70">
      <w:r>
        <w:separator/>
      </w:r>
    </w:p>
  </w:endnote>
  <w:endnote w:type="continuationSeparator" w:id="0">
    <w:p w14:paraId="3CAC45C8" w14:textId="77777777" w:rsidR="00CF4F82" w:rsidRDefault="00CF4F82" w:rsidP="007E1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C33A9" w14:textId="77777777" w:rsidR="00C14D1C" w:rsidRDefault="00C14D1C" w:rsidP="00E351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t>011</w:t>
    </w:r>
  </w:p>
  <w:bookmarkStart w:id="131" w:name="_iDocIDFieldae2679a4-3da8-48d5-9370-ce82"/>
  <w:p w14:paraId="08B6B5F6" w14:textId="77777777" w:rsidR="00C14D1C" w:rsidRDefault="00C14D1C">
    <w:pPr>
      <w:pStyle w:val="DocID"/>
    </w:pPr>
    <w:r>
      <w:fldChar w:fldCharType="begin"/>
    </w:r>
    <w:r>
      <w:instrText xml:space="preserve">  DOCPROPERTY "CUS_DocIDChunk0" </w:instrText>
    </w:r>
    <w:r>
      <w:fldChar w:fldCharType="separate"/>
    </w:r>
    <w:r>
      <w:rPr>
        <w:noProof/>
      </w:rPr>
      <w:t>4920-7577-5327.v3</w:t>
    </w:r>
    <w:r>
      <w:fldChar w:fldCharType="end"/>
    </w:r>
    <w:bookmarkEnd w:id="13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1AFAB" w14:textId="77777777" w:rsidR="00C14D1C" w:rsidRPr="00E20F6F" w:rsidRDefault="00C14D1C" w:rsidP="00F956E4">
    <w:pPr>
      <w:pStyle w:val="Footer"/>
      <w:framePr w:wrap="around" w:vAnchor="text" w:hAnchor="margin" w:xAlign="center" w:y="1"/>
      <w:rPr>
        <w:rStyle w:val="PageNumber"/>
        <w:sz w:val="22"/>
        <w:szCs w:val="22"/>
      </w:rPr>
    </w:pPr>
    <w:r w:rsidRPr="00E20F6F">
      <w:rPr>
        <w:rStyle w:val="PageNumber"/>
        <w:sz w:val="22"/>
        <w:szCs w:val="22"/>
      </w:rPr>
      <w:fldChar w:fldCharType="begin"/>
    </w:r>
    <w:r w:rsidRPr="00E20F6F">
      <w:rPr>
        <w:rStyle w:val="PageNumber"/>
        <w:sz w:val="22"/>
        <w:szCs w:val="22"/>
      </w:rPr>
      <w:instrText xml:space="preserve">PAGE  </w:instrText>
    </w:r>
    <w:r w:rsidRPr="00E20F6F">
      <w:rPr>
        <w:rStyle w:val="PageNumber"/>
        <w:sz w:val="22"/>
        <w:szCs w:val="22"/>
      </w:rPr>
      <w:fldChar w:fldCharType="separate"/>
    </w:r>
    <w:r>
      <w:rPr>
        <w:rStyle w:val="PageNumber"/>
        <w:sz w:val="22"/>
        <w:szCs w:val="22"/>
      </w:rPr>
      <w:t>0</w:t>
    </w:r>
    <w:r w:rsidRPr="00E20F6F">
      <w:rPr>
        <w:rStyle w:val="PageNumber"/>
        <w:sz w:val="22"/>
        <w:szCs w:val="22"/>
      </w:rPr>
      <w:fldChar w:fldCharType="end"/>
    </w:r>
  </w:p>
  <w:bookmarkStart w:id="132" w:name="_iDocIDField29e8eaa2-801f-42e0-8352-a6bc"/>
  <w:p w14:paraId="369D24CA" w14:textId="77777777" w:rsidR="00C14D1C" w:rsidRDefault="00C14D1C">
    <w:pPr>
      <w:pStyle w:val="DocID"/>
    </w:pPr>
    <w:r>
      <w:fldChar w:fldCharType="begin"/>
    </w:r>
    <w:r>
      <w:instrText xml:space="preserve">  DOCPROPERTY "CUS_DocIDChunk0" </w:instrText>
    </w:r>
    <w:r>
      <w:fldChar w:fldCharType="separate"/>
    </w:r>
    <w:r>
      <w:rPr>
        <w:noProof/>
      </w:rPr>
      <w:t>4920-7577-5327.v3</w:t>
    </w:r>
    <w:r>
      <w:fldChar w:fldCharType="end"/>
    </w:r>
    <w:bookmarkEnd w:id="13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33" w:name="_iDocIDField8e97ab0f-2441-4f35-a6ac-a22e"/>
  <w:p w14:paraId="077A0856" w14:textId="77777777" w:rsidR="00C14D1C" w:rsidRDefault="00C14D1C">
    <w:pPr>
      <w:pStyle w:val="DocID"/>
    </w:pPr>
    <w:r>
      <w:fldChar w:fldCharType="begin"/>
    </w:r>
    <w:r>
      <w:instrText xml:space="preserve">  DOCPROPERTY "CUS_DocIDChunk0" </w:instrText>
    </w:r>
    <w:r>
      <w:fldChar w:fldCharType="separate"/>
    </w:r>
    <w:r>
      <w:rPr>
        <w:noProof/>
      </w:rPr>
      <w:t>4920-7577-5327.v3</w:t>
    </w:r>
    <w:r>
      <w:fldChar w:fldCharType="end"/>
    </w:r>
    <w:bookmarkEnd w:id="13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3EB17" w14:textId="77777777" w:rsidR="00CF4F82" w:rsidRDefault="00CF4F82" w:rsidP="007E1B70">
      <w:r>
        <w:separator/>
      </w:r>
    </w:p>
  </w:footnote>
  <w:footnote w:type="continuationSeparator" w:id="0">
    <w:p w14:paraId="7A12CC61" w14:textId="77777777" w:rsidR="00CF4F82" w:rsidRDefault="00CF4F82" w:rsidP="007E1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819B8" w14:textId="77777777" w:rsidR="00C14D1C" w:rsidRDefault="00C14D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9B570" w14:textId="77777777" w:rsidR="00C14D1C" w:rsidRDefault="00C14D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08757" w14:textId="77777777" w:rsidR="00C14D1C" w:rsidRDefault="00C14D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17342"/>
    <w:multiLevelType w:val="multilevel"/>
    <w:tmpl w:val="98569D86"/>
    <w:lvl w:ilvl="0">
      <w:start w:val="1"/>
      <w:numFmt w:val="upperLetter"/>
      <w:lvlText w:val="%1."/>
      <w:lvlJc w:val="left"/>
      <w:pPr>
        <w:tabs>
          <w:tab w:val="num" w:pos="1080"/>
        </w:tabs>
        <w:ind w:left="0" w:firstLine="720"/>
      </w:pPr>
      <w:rPr>
        <w:rFonts w:hint="default"/>
        <w:b w:val="0"/>
        <w:i w:val="0"/>
      </w:rPr>
    </w:lvl>
    <w:lvl w:ilvl="1">
      <w:start w:val="1"/>
      <w:numFmt w:val="decimal"/>
      <w:lvlText w:val="%2."/>
      <w:lvlJc w:val="left"/>
      <w:pPr>
        <w:tabs>
          <w:tab w:val="num" w:pos="1584"/>
        </w:tabs>
        <w:ind w:left="1080" w:firstLine="0"/>
      </w:pPr>
      <w:rPr>
        <w:rFonts w:hint="default"/>
        <w:b w:val="0"/>
        <w:i w:val="0"/>
      </w:rPr>
    </w:lvl>
    <w:lvl w:ilvl="2">
      <w:start w:val="1"/>
      <w:numFmt w:val="decimal"/>
      <w:lvlText w:val="%1.%2.%3."/>
      <w:lvlJc w:val="left"/>
      <w:pPr>
        <w:tabs>
          <w:tab w:val="num" w:pos="1800"/>
        </w:tabs>
        <w:ind w:left="288" w:firstLine="1152"/>
      </w:pPr>
      <w:rPr>
        <w:rFonts w:hint="default"/>
        <w:b w:val="0"/>
        <w:i w:val="0"/>
      </w:rPr>
    </w:lvl>
    <w:lvl w:ilvl="3">
      <w:start w:val="1"/>
      <w:numFmt w:val="decimal"/>
      <w:lvlText w:val="%1.%2.%3.%4."/>
      <w:lvlJc w:val="left"/>
      <w:pPr>
        <w:tabs>
          <w:tab w:val="num" w:pos="1152"/>
        </w:tabs>
        <w:ind w:left="432"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FD65DFF"/>
    <w:multiLevelType w:val="multilevel"/>
    <w:tmpl w:val="BC4893B0"/>
    <w:lvl w:ilvl="0">
      <w:start w:val="1"/>
      <w:numFmt w:val="decimal"/>
      <w:suff w:val="space"/>
      <w:lvlText w:val="%1."/>
      <w:lvlJc w:val="left"/>
      <w:pPr>
        <w:ind w:left="0" w:firstLine="360"/>
      </w:pPr>
      <w:rPr>
        <w:rFonts w:hint="default"/>
        <w:b/>
        <w:bCs/>
      </w:rPr>
    </w:lvl>
    <w:lvl w:ilvl="1">
      <w:start w:val="1"/>
      <w:numFmt w:val="decimal"/>
      <w:suff w:val="space"/>
      <w:lvlText w:val="%1.%2."/>
      <w:lvlJc w:val="left"/>
      <w:pPr>
        <w:ind w:left="720" w:firstLine="0"/>
      </w:pPr>
      <w:rPr>
        <w:rFonts w:hint="default"/>
        <w:b w:val="0"/>
      </w:rPr>
    </w:lvl>
    <w:lvl w:ilvl="2">
      <w:start w:val="1"/>
      <w:numFmt w:val="decimal"/>
      <w:suff w:val="space"/>
      <w:lvlText w:val="%1.%2.%3."/>
      <w:lvlJc w:val="left"/>
      <w:pPr>
        <w:ind w:left="990" w:firstLine="0"/>
      </w:pPr>
      <w:rPr>
        <w:rFonts w:hint="default"/>
        <w:b w:val="0"/>
      </w:rPr>
    </w:lvl>
    <w:lvl w:ilvl="3">
      <w:start w:val="1"/>
      <w:numFmt w:val="decimal"/>
      <w:lvlText w:val="%1.%2.%3.%4."/>
      <w:lvlJc w:val="left"/>
      <w:pPr>
        <w:ind w:left="144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27105609">
    <w:abstractNumId w:val="0"/>
  </w:num>
  <w:num w:numId="2" w16cid:durableId="197375547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im Holindrake">
    <w15:presenceInfo w15:providerId="AD" w15:userId="S::kimh@paysonutah.gov::e74298f8-e69f-46d1-9603-626b1dc8ab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0E6"/>
    <w:rsid w:val="00001CC1"/>
    <w:rsid w:val="00073C8F"/>
    <w:rsid w:val="00215396"/>
    <w:rsid w:val="00330239"/>
    <w:rsid w:val="00361361"/>
    <w:rsid w:val="003676EB"/>
    <w:rsid w:val="003A006C"/>
    <w:rsid w:val="003C2E6E"/>
    <w:rsid w:val="004439A8"/>
    <w:rsid w:val="004460E6"/>
    <w:rsid w:val="004A3254"/>
    <w:rsid w:val="004F42F7"/>
    <w:rsid w:val="00544822"/>
    <w:rsid w:val="00605F78"/>
    <w:rsid w:val="00654F4D"/>
    <w:rsid w:val="006665DC"/>
    <w:rsid w:val="00667972"/>
    <w:rsid w:val="007E1B70"/>
    <w:rsid w:val="007F421C"/>
    <w:rsid w:val="00822D60"/>
    <w:rsid w:val="0082658C"/>
    <w:rsid w:val="008F20B4"/>
    <w:rsid w:val="009A0507"/>
    <w:rsid w:val="009B3AA2"/>
    <w:rsid w:val="009C2EB8"/>
    <w:rsid w:val="009C7283"/>
    <w:rsid w:val="00A60B61"/>
    <w:rsid w:val="00AB3BEC"/>
    <w:rsid w:val="00B57A0E"/>
    <w:rsid w:val="00B75B13"/>
    <w:rsid w:val="00BE00C2"/>
    <w:rsid w:val="00BE766C"/>
    <w:rsid w:val="00C14D1C"/>
    <w:rsid w:val="00C41CBC"/>
    <w:rsid w:val="00C616AF"/>
    <w:rsid w:val="00CB0A7E"/>
    <w:rsid w:val="00CF4F82"/>
    <w:rsid w:val="00D12311"/>
    <w:rsid w:val="00D82BE1"/>
    <w:rsid w:val="00DE12C2"/>
    <w:rsid w:val="00E0243C"/>
    <w:rsid w:val="00E41B5B"/>
    <w:rsid w:val="00EA0CAE"/>
    <w:rsid w:val="00EF2E7A"/>
    <w:rsid w:val="00F1060D"/>
    <w:rsid w:val="00F4040A"/>
    <w:rsid w:val="00F70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7C7E1"/>
  <w15:chartTrackingRefBased/>
  <w15:docId w15:val="{795D094B-8656-4C85-9848-91E6D4D69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0E6"/>
    <w:pPr>
      <w:widowControl w:val="0"/>
      <w:autoSpaceDE w:val="0"/>
      <w:autoSpaceDN w:val="0"/>
      <w:adjustRightInd w:val="0"/>
      <w:spacing w:after="0" w:line="240" w:lineRule="auto"/>
    </w:pPr>
    <w:rPr>
      <w:rFonts w:ascii="Times New Roman" w:eastAsia="Times New Roman" w:hAnsi="Times New Roman" w:cs="Times New Roman"/>
      <w:kern w:val="0"/>
    </w:rPr>
  </w:style>
  <w:style w:type="paragraph" w:styleId="Heading1">
    <w:name w:val="heading 1"/>
    <w:basedOn w:val="Normal"/>
    <w:next w:val="Normal"/>
    <w:link w:val="Heading1Char"/>
    <w:uiPriority w:val="9"/>
    <w:qFormat/>
    <w:rsid w:val="004460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60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60E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60E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60E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60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60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60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60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60E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60E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60E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60E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60E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60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60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60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60E6"/>
    <w:rPr>
      <w:rFonts w:eastAsiaTheme="majorEastAsia" w:cstheme="majorBidi"/>
      <w:color w:val="272727" w:themeColor="text1" w:themeTint="D8"/>
    </w:rPr>
  </w:style>
  <w:style w:type="paragraph" w:styleId="Title">
    <w:name w:val="Title"/>
    <w:basedOn w:val="Normal"/>
    <w:next w:val="Normal"/>
    <w:link w:val="TitleChar"/>
    <w:uiPriority w:val="10"/>
    <w:qFormat/>
    <w:rsid w:val="004460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60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60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60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60E6"/>
    <w:pPr>
      <w:spacing w:before="160"/>
      <w:jc w:val="center"/>
    </w:pPr>
    <w:rPr>
      <w:i/>
      <w:iCs/>
      <w:color w:val="404040" w:themeColor="text1" w:themeTint="BF"/>
    </w:rPr>
  </w:style>
  <w:style w:type="character" w:customStyle="1" w:styleId="QuoteChar">
    <w:name w:val="Quote Char"/>
    <w:basedOn w:val="DefaultParagraphFont"/>
    <w:link w:val="Quote"/>
    <w:uiPriority w:val="29"/>
    <w:rsid w:val="004460E6"/>
    <w:rPr>
      <w:i/>
      <w:iCs/>
      <w:color w:val="404040" w:themeColor="text1" w:themeTint="BF"/>
    </w:rPr>
  </w:style>
  <w:style w:type="paragraph" w:styleId="ListParagraph">
    <w:name w:val="List Paragraph"/>
    <w:basedOn w:val="Normal"/>
    <w:uiPriority w:val="34"/>
    <w:qFormat/>
    <w:rsid w:val="004460E6"/>
    <w:pPr>
      <w:ind w:left="720"/>
      <w:contextualSpacing/>
    </w:pPr>
  </w:style>
  <w:style w:type="character" w:styleId="IntenseEmphasis">
    <w:name w:val="Intense Emphasis"/>
    <w:basedOn w:val="DefaultParagraphFont"/>
    <w:uiPriority w:val="21"/>
    <w:qFormat/>
    <w:rsid w:val="004460E6"/>
    <w:rPr>
      <w:i/>
      <w:iCs/>
      <w:color w:val="0F4761" w:themeColor="accent1" w:themeShade="BF"/>
    </w:rPr>
  </w:style>
  <w:style w:type="paragraph" w:styleId="IntenseQuote">
    <w:name w:val="Intense Quote"/>
    <w:basedOn w:val="Normal"/>
    <w:next w:val="Normal"/>
    <w:link w:val="IntenseQuoteChar"/>
    <w:uiPriority w:val="30"/>
    <w:qFormat/>
    <w:rsid w:val="004460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60E6"/>
    <w:rPr>
      <w:i/>
      <w:iCs/>
      <w:color w:val="0F4761" w:themeColor="accent1" w:themeShade="BF"/>
    </w:rPr>
  </w:style>
  <w:style w:type="character" w:styleId="IntenseReference">
    <w:name w:val="Intense Reference"/>
    <w:basedOn w:val="DefaultParagraphFont"/>
    <w:uiPriority w:val="32"/>
    <w:qFormat/>
    <w:rsid w:val="004460E6"/>
    <w:rPr>
      <w:b/>
      <w:bCs/>
      <w:smallCaps/>
      <w:color w:val="0F4761" w:themeColor="accent1" w:themeShade="BF"/>
      <w:spacing w:val="5"/>
    </w:rPr>
  </w:style>
  <w:style w:type="paragraph" w:styleId="Footer">
    <w:name w:val="footer"/>
    <w:basedOn w:val="Normal"/>
    <w:link w:val="FooterChar"/>
    <w:rsid w:val="004460E6"/>
    <w:pPr>
      <w:tabs>
        <w:tab w:val="center" w:pos="4320"/>
        <w:tab w:val="right" w:pos="8640"/>
      </w:tabs>
    </w:pPr>
  </w:style>
  <w:style w:type="character" w:customStyle="1" w:styleId="FooterChar">
    <w:name w:val="Footer Char"/>
    <w:basedOn w:val="DefaultParagraphFont"/>
    <w:link w:val="Footer"/>
    <w:rsid w:val="004460E6"/>
    <w:rPr>
      <w:rFonts w:ascii="Times New Roman" w:eastAsia="Times New Roman" w:hAnsi="Times New Roman" w:cs="Times New Roman"/>
      <w:kern w:val="0"/>
    </w:rPr>
  </w:style>
  <w:style w:type="character" w:styleId="PageNumber">
    <w:name w:val="page number"/>
    <w:basedOn w:val="DefaultParagraphFont"/>
    <w:rsid w:val="004460E6"/>
  </w:style>
  <w:style w:type="paragraph" w:styleId="BodyText">
    <w:name w:val="Body Text"/>
    <w:basedOn w:val="Normal"/>
    <w:link w:val="BodyTextChar"/>
    <w:rsid w:val="004460E6"/>
    <w:pPr>
      <w:widowControl/>
      <w:tabs>
        <w:tab w:val="left" w:pos="-1440"/>
        <w:tab w:val="left" w:pos="-720"/>
        <w:tab w:val="left" w:pos="0"/>
        <w:tab w:val="left" w:pos="720"/>
        <w:tab w:val="left" w:pos="1440"/>
        <w:tab w:val="left" w:pos="2160"/>
        <w:tab w:val="left" w:pos="2880"/>
        <w:tab w:val="left" w:pos="3600"/>
        <w:tab w:val="left" w:pos="4320"/>
        <w:tab w:val="left" w:pos="4680"/>
        <w:tab w:val="left" w:pos="5760"/>
      </w:tabs>
      <w:autoSpaceDE/>
      <w:autoSpaceDN/>
      <w:adjustRightInd/>
      <w:spacing w:line="480" w:lineRule="auto"/>
      <w:jc w:val="both"/>
    </w:pPr>
    <w:rPr>
      <w:snapToGrid w:val="0"/>
      <w:szCs w:val="20"/>
    </w:rPr>
  </w:style>
  <w:style w:type="character" w:customStyle="1" w:styleId="BodyTextChar">
    <w:name w:val="Body Text Char"/>
    <w:basedOn w:val="DefaultParagraphFont"/>
    <w:link w:val="BodyText"/>
    <w:rsid w:val="004460E6"/>
    <w:rPr>
      <w:rFonts w:ascii="Times New Roman" w:eastAsia="Times New Roman" w:hAnsi="Times New Roman" w:cs="Times New Roman"/>
      <w:snapToGrid w:val="0"/>
      <w:kern w:val="0"/>
      <w:szCs w:val="20"/>
    </w:rPr>
  </w:style>
  <w:style w:type="character" w:styleId="CommentReference">
    <w:name w:val="annotation reference"/>
    <w:rsid w:val="004460E6"/>
    <w:rPr>
      <w:sz w:val="16"/>
      <w:szCs w:val="16"/>
    </w:rPr>
  </w:style>
  <w:style w:type="paragraph" w:styleId="CommentText">
    <w:name w:val="annotation text"/>
    <w:basedOn w:val="Normal"/>
    <w:link w:val="CommentTextChar"/>
    <w:rsid w:val="004460E6"/>
    <w:rPr>
      <w:sz w:val="20"/>
      <w:szCs w:val="20"/>
    </w:rPr>
  </w:style>
  <w:style w:type="character" w:customStyle="1" w:styleId="CommentTextChar">
    <w:name w:val="Comment Text Char"/>
    <w:basedOn w:val="DefaultParagraphFont"/>
    <w:link w:val="CommentText"/>
    <w:rsid w:val="004460E6"/>
    <w:rPr>
      <w:rFonts w:ascii="Times New Roman" w:eastAsia="Times New Roman" w:hAnsi="Times New Roman" w:cs="Times New Roman"/>
      <w:kern w:val="0"/>
      <w:sz w:val="20"/>
      <w:szCs w:val="20"/>
    </w:rPr>
  </w:style>
  <w:style w:type="character" w:styleId="Hyperlink">
    <w:name w:val="Hyperlink"/>
    <w:uiPriority w:val="99"/>
    <w:rsid w:val="004460E6"/>
    <w:rPr>
      <w:color w:val="0000FF"/>
      <w:u w:val="single"/>
    </w:rPr>
  </w:style>
  <w:style w:type="paragraph" w:customStyle="1" w:styleId="ColorfulList-Accent11">
    <w:name w:val="Colorful List - Accent 11"/>
    <w:basedOn w:val="Normal"/>
    <w:link w:val="ColorfulList-Accent11Char"/>
    <w:uiPriority w:val="34"/>
    <w:qFormat/>
    <w:rsid w:val="004460E6"/>
    <w:pPr>
      <w:ind w:left="720"/>
      <w:contextualSpacing/>
    </w:pPr>
  </w:style>
  <w:style w:type="paragraph" w:customStyle="1" w:styleId="DocID">
    <w:name w:val="DocID"/>
    <w:basedOn w:val="Footer"/>
    <w:next w:val="Footer"/>
    <w:link w:val="DocIDChar"/>
    <w:rsid w:val="007E1B70"/>
    <w:pPr>
      <w:widowControl/>
      <w:tabs>
        <w:tab w:val="clear" w:pos="4320"/>
        <w:tab w:val="clear" w:pos="8640"/>
      </w:tabs>
      <w:jc w:val="right"/>
      <w:outlineLvl w:val="3"/>
    </w:pPr>
    <w:rPr>
      <w:sz w:val="18"/>
      <w:szCs w:val="20"/>
      <w14:ligatures w14:val="none"/>
    </w:rPr>
  </w:style>
  <w:style w:type="character" w:customStyle="1" w:styleId="ColorfulList-Accent11Char">
    <w:name w:val="Colorful List - Accent 11 Char"/>
    <w:basedOn w:val="DefaultParagraphFont"/>
    <w:link w:val="ColorfulList-Accent11"/>
    <w:uiPriority w:val="34"/>
    <w:rsid w:val="007E1B70"/>
    <w:rPr>
      <w:rFonts w:ascii="Times New Roman" w:eastAsia="Times New Roman" w:hAnsi="Times New Roman" w:cs="Times New Roman"/>
      <w:kern w:val="0"/>
    </w:rPr>
  </w:style>
  <w:style w:type="character" w:customStyle="1" w:styleId="DocIDChar">
    <w:name w:val="DocID Char"/>
    <w:basedOn w:val="ColorfulList-Accent11Char"/>
    <w:link w:val="DocID"/>
    <w:rsid w:val="007E1B70"/>
    <w:rPr>
      <w:rFonts w:ascii="Times New Roman" w:eastAsia="Times New Roman" w:hAnsi="Times New Roman" w:cs="Times New Roman"/>
      <w:kern w:val="0"/>
      <w:sz w:val="18"/>
      <w:szCs w:val="20"/>
      <w:lang w:val="en-US" w:eastAsia="en-US"/>
      <w14:ligatures w14:val="none"/>
    </w:rPr>
  </w:style>
  <w:style w:type="paragraph" w:styleId="Header">
    <w:name w:val="header"/>
    <w:basedOn w:val="Normal"/>
    <w:link w:val="HeaderChar"/>
    <w:uiPriority w:val="99"/>
    <w:unhideWhenUsed/>
    <w:rsid w:val="007E1B70"/>
    <w:pPr>
      <w:tabs>
        <w:tab w:val="center" w:pos="4680"/>
        <w:tab w:val="right" w:pos="9360"/>
      </w:tabs>
    </w:pPr>
  </w:style>
  <w:style w:type="character" w:customStyle="1" w:styleId="HeaderChar">
    <w:name w:val="Header Char"/>
    <w:basedOn w:val="DefaultParagraphFont"/>
    <w:link w:val="Header"/>
    <w:uiPriority w:val="99"/>
    <w:rsid w:val="007E1B70"/>
    <w:rPr>
      <w:rFonts w:ascii="Times New Roman" w:eastAsia="Times New Roman" w:hAnsi="Times New Roman" w:cs="Times New Roman"/>
      <w:kern w:val="0"/>
    </w:rPr>
  </w:style>
  <w:style w:type="character" w:styleId="UnresolvedMention">
    <w:name w:val="Unresolved Mention"/>
    <w:basedOn w:val="DefaultParagraphFont"/>
    <w:uiPriority w:val="99"/>
    <w:semiHidden/>
    <w:unhideWhenUsed/>
    <w:rsid w:val="00C616AF"/>
    <w:rPr>
      <w:color w:val="605E5C"/>
      <w:shd w:val="clear" w:color="auto" w:fill="E1DFDD"/>
    </w:rPr>
  </w:style>
  <w:style w:type="paragraph" w:styleId="Revision">
    <w:name w:val="Revision"/>
    <w:hidden/>
    <w:uiPriority w:val="99"/>
    <w:semiHidden/>
    <w:rsid w:val="00B57A0E"/>
    <w:pPr>
      <w:spacing w:after="0" w:line="240" w:lineRule="auto"/>
    </w:pPr>
    <w:rPr>
      <w:rFonts w:ascii="Times New Roman" w:eastAsia="Times New Roman" w:hAnsi="Times New Roman" w:cs="Times New Roman"/>
      <w:kern w:val="0"/>
    </w:rPr>
  </w:style>
  <w:style w:type="paragraph" w:styleId="CommentSubject">
    <w:name w:val="annotation subject"/>
    <w:basedOn w:val="CommentText"/>
    <w:next w:val="CommentText"/>
    <w:link w:val="CommentSubjectChar"/>
    <w:uiPriority w:val="99"/>
    <w:semiHidden/>
    <w:unhideWhenUsed/>
    <w:rsid w:val="00B57A0E"/>
    <w:rPr>
      <w:b/>
      <w:bCs/>
    </w:rPr>
  </w:style>
  <w:style w:type="character" w:customStyle="1" w:styleId="CommentSubjectChar">
    <w:name w:val="Comment Subject Char"/>
    <w:basedOn w:val="CommentTextChar"/>
    <w:link w:val="CommentSubject"/>
    <w:uiPriority w:val="99"/>
    <w:semiHidden/>
    <w:rsid w:val="00B57A0E"/>
    <w:rPr>
      <w:rFonts w:ascii="Times New Roman" w:eastAsia="Times New Roman" w:hAnsi="Times New Roman" w:cs="Times New Roman"/>
      <w:b/>
      <w:bCs/>
      <w:kern w:val="0"/>
      <w:sz w:val="20"/>
      <w:szCs w:val="20"/>
    </w:rPr>
  </w:style>
  <w:style w:type="paragraph" w:customStyle="1" w:styleId="Default">
    <w:name w:val="Default"/>
    <w:rsid w:val="0082658C"/>
    <w:pPr>
      <w:autoSpaceDE w:val="0"/>
      <w:autoSpaceDN w:val="0"/>
      <w:adjustRightInd w:val="0"/>
      <w:spacing w:after="0" w:line="240" w:lineRule="auto"/>
    </w:pPr>
    <w:rPr>
      <w:rFonts w:ascii="Times New Roman" w:hAnsi="Times New Roman" w:cs="Times New 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dansie@kmclaw.com"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tyler@whitehorseland.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3722</Words>
  <Characters>19393</Characters>
  <Application>Microsoft Office Word</Application>
  <DocSecurity>0</DocSecurity>
  <Lines>524</Lines>
  <Paragraphs>428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Kirton McConkie</dc:creator>
  <cp:keywords/>
  <dc:description/>
  <cp:lastModifiedBy>Kim Holindrake</cp:lastModifiedBy>
  <cp:revision>3</cp:revision>
  <dcterms:created xsi:type="dcterms:W3CDTF">2025-08-28T15:00:00Z</dcterms:created>
  <dcterms:modified xsi:type="dcterms:W3CDTF">2025-08-28T21:00:00Z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4920-7577-5327.v3</vt:lpwstr>
  </property>
  <property fmtid="{D5CDD505-2E9C-101B-9397-08002B2CF9AE}" pid="3" name="CUS_DocIDChunk0">
    <vt:lpwstr>4920-7577-5327.v3</vt:lpwstr>
  </property>
  <property fmtid="{D5CDD505-2E9C-101B-9397-08002B2CF9AE}" pid="4" name="CUS_DocIDActiveBits">
    <vt:lpwstr>98304</vt:lpwstr>
  </property>
  <property fmtid="{D5CDD505-2E9C-101B-9397-08002B2CF9AE}" pid="5" name="CUS_DocIDLocation">
    <vt:lpwstr>EVERY_PAGE</vt:lpwstr>
  </property>
  <property fmtid="{D5CDD505-2E9C-101B-9397-08002B2CF9AE}" pid="6" name="CUS_DocIDReference">
    <vt:lpwstr>everyPage</vt:lpwstr>
  </property>
</Properties>
</file>